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63B334BE" w:rsidR="00642EFE" w:rsidRPr="005E1F72" w:rsidRDefault="00BB0E2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661BC5F9" w:rsidR="0091042F"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07287D">
        <w:rPr>
          <w:rFonts w:ascii="GHEA Grapalat" w:hAnsi="GHEA Grapalat"/>
          <w:i w:val="0"/>
          <w:lang w:val="af-ZA"/>
        </w:rPr>
        <w:t>2</w:t>
      </w:r>
      <w:r w:rsidR="00337B98">
        <w:rPr>
          <w:rFonts w:ascii="GHEA Grapalat" w:hAnsi="GHEA Grapalat"/>
          <w:i w:val="0"/>
          <w:lang w:val="hy-AM"/>
        </w:rPr>
        <w:t>4</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AD503B">
        <w:rPr>
          <w:rFonts w:ascii="GHEA Grapalat" w:hAnsi="GHEA Grapalat"/>
          <w:i w:val="0"/>
          <w:lang w:val="af-ZA"/>
        </w:rPr>
        <w:t>մարտի</w:t>
      </w:r>
      <w:r w:rsidR="00AF63B4" w:rsidRPr="0034589A">
        <w:rPr>
          <w:rFonts w:ascii="GHEA Grapalat" w:hAnsi="GHEA Grapalat"/>
          <w:i w:val="0"/>
          <w:lang w:val="af-ZA"/>
        </w:rPr>
        <w:t xml:space="preserve"> </w:t>
      </w:r>
      <w:r w:rsidR="000621A0">
        <w:rPr>
          <w:rFonts w:ascii="GHEA Grapalat" w:hAnsi="GHEA Grapalat"/>
          <w:i w:val="0"/>
          <w:lang w:val="af-ZA"/>
        </w:rPr>
        <w:t>27</w:t>
      </w:r>
      <w:r w:rsidR="00384643" w:rsidRPr="0034589A">
        <w:rPr>
          <w:rFonts w:ascii="GHEA Grapalat" w:hAnsi="GHEA Grapalat"/>
          <w:i w:val="0"/>
          <w:lang w:val="af-ZA"/>
        </w:rPr>
        <w:t xml:space="preserve"> </w:t>
      </w:r>
      <w:r w:rsidR="00A76C15" w:rsidRPr="005E1F72">
        <w:rPr>
          <w:rFonts w:ascii="GHEA Grapalat" w:hAnsi="GHEA Grapalat"/>
          <w:i w:val="0"/>
          <w:lang w:val="af-ZA"/>
        </w:rPr>
        <w:t>«</w:t>
      </w:r>
      <w:r w:rsidR="0007287D" w:rsidRPr="0034589A">
        <w:rPr>
          <w:rFonts w:ascii="GHEA Grapalat" w:hAnsi="GHEA Grapalat"/>
          <w:i w:val="0"/>
          <w:lang w:val="af-ZA"/>
        </w:rPr>
        <w:t>2</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3822FE77" w14:textId="3188EA35" w:rsidR="0007287D" w:rsidRDefault="0007287D" w:rsidP="00D21F8D">
      <w:pPr>
        <w:pStyle w:val="BodyTextIndent"/>
        <w:spacing w:line="240" w:lineRule="auto"/>
        <w:jc w:val="center"/>
        <w:rPr>
          <w:rFonts w:ascii="GHEA Grapalat" w:hAnsi="GHEA Grapalat"/>
          <w:i w:val="0"/>
          <w:lang w:val="af-ZA"/>
        </w:rPr>
      </w:pPr>
    </w:p>
    <w:p w14:paraId="12027994" w14:textId="467C7661"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B25F5">
        <w:rPr>
          <w:rFonts w:ascii="GHEA Grapalat" w:hAnsi="GHEA Grapalat"/>
          <w:i w:val="0"/>
          <w:lang w:val="af-ZA"/>
        </w:rPr>
        <w:t>ԳՀԱՇՁԲ-</w:t>
      </w:r>
      <w:r w:rsidR="0095356C">
        <w:rPr>
          <w:rFonts w:ascii="GHEA Grapalat" w:hAnsi="GHEA Grapalat"/>
          <w:i w:val="0"/>
          <w:lang w:val="af-ZA"/>
        </w:rPr>
        <w:t>24/61</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7FB068B5"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95356C">
        <w:rPr>
          <w:rFonts w:ascii="GHEA Grapalat" w:hAnsi="GHEA Grapalat"/>
          <w:i w:val="0"/>
          <w:lang w:val="af-ZA"/>
        </w:rPr>
        <w:t>Երևանի քաղաքապետարանը,</w:t>
      </w:r>
      <w:r w:rsidRPr="00F34769">
        <w:rPr>
          <w:rFonts w:ascii="GHEA Grapalat" w:hAnsi="GHEA Grapalat"/>
          <w:i w:val="0"/>
          <w:lang w:val="af-ZA"/>
        </w:rPr>
        <w:t xml:space="preserve"> որը գտնվում է</w:t>
      </w:r>
      <w:r w:rsidRPr="0095356C">
        <w:rPr>
          <w:rFonts w:ascii="GHEA Grapalat" w:hAnsi="GHEA Grapalat"/>
          <w:i w:val="0"/>
          <w:lang w:val="af-ZA"/>
        </w:rPr>
        <w:t xml:space="preserve"> ք.</w:t>
      </w:r>
      <w:r w:rsidRPr="00AA415C">
        <w:rPr>
          <w:rFonts w:ascii="GHEA Grapalat" w:hAnsi="GHEA Grapalat"/>
          <w:i w:val="0"/>
          <w:lang w:val="af-ZA"/>
        </w:rPr>
        <w:t xml:space="preserve"> </w:t>
      </w:r>
      <w:r w:rsidRPr="0095356C">
        <w:rPr>
          <w:rFonts w:ascii="GHEA Grapalat" w:hAnsi="GHEA Grapalat"/>
          <w:i w:val="0"/>
          <w:lang w:val="af-ZA"/>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BB0E2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rPr>
        <w:t>Armeps (</w:t>
      </w:r>
      <w:r>
        <w:rPr>
          <w:rFonts w:ascii="GHEA Grapalat" w:hAnsi="GHEA Grapalat"/>
          <w:i w:val="0"/>
          <w:lang w:val="af-ZA"/>
        </w:rPr>
        <w:fldChar w:fldCharType="begin"/>
      </w:r>
      <w:r w:rsidRPr="0095356C">
        <w:rPr>
          <w:rFonts w:ascii="GHEA Grapalat" w:hAnsi="GHEA Grapalat"/>
          <w:i w:val="0"/>
          <w:lang w:val="af-ZA"/>
        </w:rPr>
        <w:instrText>HYPERLINK "http://www.armeps.am"</w:instrText>
      </w:r>
      <w:r>
        <w:rPr>
          <w:rFonts w:ascii="GHEA Grapalat" w:hAnsi="GHEA Grapalat"/>
          <w:i w:val="0"/>
          <w:lang w:val="af-ZA"/>
        </w:rPr>
      </w:r>
      <w:r>
        <w:rPr>
          <w:rFonts w:ascii="GHEA Grapalat" w:hAnsi="GHEA Grapalat"/>
          <w:i w:val="0"/>
          <w:lang w:val="af-ZA"/>
        </w:rPr>
        <w:fldChar w:fldCharType="separate"/>
      </w:r>
      <w:r w:rsidR="00677658" w:rsidRPr="005E1F72">
        <w:rPr>
          <w:rFonts w:ascii="GHEA Grapalat" w:hAnsi="GHEA Grapalat"/>
          <w:i w:val="0"/>
          <w:lang w:val="af-ZA"/>
        </w:rPr>
        <w:t>www.armeps.am</w:t>
      </w:r>
      <w:r>
        <w:rPr>
          <w:rFonts w:ascii="GHEA Grapalat" w:hAnsi="GHEA Grapalat"/>
          <w:i w:val="0"/>
          <w:lang w:val="af-ZA"/>
        </w:rPr>
        <w:fldChar w:fldCharType="end"/>
      </w:r>
      <w:r w:rsidR="00677658" w:rsidRPr="005E1F72">
        <w:rPr>
          <w:rFonts w:ascii="GHEA Grapalat" w:hAnsi="GHEA Grapalat"/>
          <w:i w:val="0"/>
          <w:lang w:val="af-ZA"/>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04500814"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95356C">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95356C" w:rsidRPr="0095356C">
        <w:rPr>
          <w:rFonts w:ascii="GHEA Grapalat" w:hAnsi="GHEA Grapalat"/>
          <w:i w:val="0"/>
          <w:lang w:val="af-ZA"/>
        </w:rPr>
        <w:t>Երևան քաղաքի Դավթաշեն վարչական շրջանի բազմաբնակարան շենքերի հարթ տանիքների վերանորոգման աշխատանքների</w:t>
      </w:r>
      <w:r w:rsidR="00E765B7" w:rsidRPr="0095356C">
        <w:rPr>
          <w:rFonts w:ascii="GHEA Grapalat" w:hAnsi="GHEA Grapalat"/>
          <w:i w:val="0"/>
          <w:lang w:val="af-ZA"/>
        </w:rPr>
        <w:t xml:space="preserve">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95356C">
        <w:rPr>
          <w:rFonts w:ascii="GHEA Grapalat" w:hAnsi="GHEA Grapalat"/>
          <w:i w:val="0"/>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2047937B" w14:textId="77777777" w:rsidR="000E2427" w:rsidRPr="005E1F72" w:rsidRDefault="000E242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sidR="00496E18">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0D533D29"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fldChar w:fldCharType="begin"/>
      </w:r>
      <w:r w:rsidRPr="00AD503B">
        <w:rPr>
          <w:lang w:val="af-ZA"/>
        </w:rPr>
        <w:instrText>HYPERLINK "http://www.armeps.am"</w:instrText>
      </w:r>
      <w:r>
        <w:fldChar w:fldCharType="separate"/>
      </w:r>
      <w:r w:rsidR="00DB4CC7" w:rsidRPr="005E1F72">
        <w:rPr>
          <w:rFonts w:ascii="GHEA Grapalat" w:hAnsi="GHEA Grapalat"/>
          <w:i w:val="0"/>
          <w:lang w:val="af-ZA" w:eastAsia="ru-RU"/>
        </w:rPr>
        <w:t>www.armeps.am</w:t>
      </w:r>
      <w:r>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2B3ECF">
        <w:rPr>
          <w:rFonts w:ascii="GHEA Grapalat" w:hAnsi="GHEA Grapalat"/>
          <w:b/>
          <w:i w:val="0"/>
          <w:lang w:val="af-ZA"/>
        </w:rPr>
        <w:t>ապրիլի</w:t>
      </w:r>
      <w:r w:rsidR="007E6027">
        <w:rPr>
          <w:rFonts w:ascii="GHEA Grapalat" w:hAnsi="GHEA Grapalat"/>
          <w:b/>
          <w:i w:val="0"/>
          <w:lang w:val="af-ZA"/>
        </w:rPr>
        <w:t xml:space="preserve"> </w:t>
      </w:r>
      <w:r w:rsidR="00675564">
        <w:rPr>
          <w:rFonts w:ascii="GHEA Grapalat" w:hAnsi="GHEA Grapalat"/>
          <w:b/>
          <w:i w:val="0"/>
          <w:lang w:val="af-ZA"/>
        </w:rPr>
        <w:t>5</w:t>
      </w:r>
      <w:r w:rsidR="0007287D" w:rsidRPr="0018744E">
        <w:rPr>
          <w:rFonts w:ascii="GHEA Grapalat" w:hAnsi="GHEA Grapalat"/>
          <w:b/>
          <w:i w:val="0"/>
          <w:lang w:val="hy-AM"/>
        </w:rPr>
        <w:t xml:space="preserve">-ը, ժամը </w:t>
      </w:r>
      <w:r w:rsidR="002B3ECF">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498CB8DA"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0B48DD">
        <w:rPr>
          <w:rFonts w:ascii="GHEA Grapalat" w:hAnsi="GHEA Grapalat"/>
          <w:b/>
          <w:i w:val="0"/>
          <w:lang w:val="af-ZA"/>
        </w:rPr>
        <w:t xml:space="preserve">մինչև </w:t>
      </w:r>
      <w:r w:rsidR="007E6027">
        <w:rPr>
          <w:rFonts w:ascii="GHEA Grapalat" w:hAnsi="GHEA Grapalat"/>
          <w:b/>
          <w:i w:val="0"/>
          <w:lang w:val="af-ZA"/>
        </w:rPr>
        <w:t xml:space="preserve">2024 թվականի </w:t>
      </w:r>
      <w:r w:rsidR="00391BE6">
        <w:rPr>
          <w:rFonts w:ascii="GHEA Grapalat" w:hAnsi="GHEA Grapalat"/>
          <w:b/>
          <w:i w:val="0"/>
          <w:lang w:val="af-ZA"/>
        </w:rPr>
        <w:t>ապրիլի</w:t>
      </w:r>
      <w:r w:rsidR="007E6027">
        <w:rPr>
          <w:rFonts w:ascii="GHEA Grapalat" w:hAnsi="GHEA Grapalat"/>
          <w:b/>
          <w:i w:val="0"/>
          <w:lang w:val="af-ZA"/>
        </w:rPr>
        <w:t xml:space="preserve"> </w:t>
      </w:r>
      <w:r w:rsidR="00675564">
        <w:rPr>
          <w:rFonts w:ascii="GHEA Grapalat" w:hAnsi="GHEA Grapalat"/>
          <w:b/>
          <w:i w:val="0"/>
          <w:lang w:val="af-ZA"/>
        </w:rPr>
        <w:t>5</w:t>
      </w:r>
      <w:r w:rsidR="0007287D" w:rsidRPr="0018744E">
        <w:rPr>
          <w:rFonts w:ascii="GHEA Grapalat" w:hAnsi="GHEA Grapalat"/>
          <w:b/>
          <w:i w:val="0"/>
          <w:lang w:val="hy-AM"/>
        </w:rPr>
        <w:t>-</w:t>
      </w:r>
      <w:r w:rsidR="00391BE6">
        <w:rPr>
          <w:rFonts w:ascii="GHEA Grapalat" w:hAnsi="GHEA Grapalat"/>
          <w:b/>
          <w:i w:val="0"/>
          <w:lang w:val="hy-AM"/>
        </w:rPr>
        <w:t>ին</w:t>
      </w:r>
      <w:r w:rsidR="0007287D" w:rsidRPr="0018744E">
        <w:rPr>
          <w:rFonts w:ascii="GHEA Grapalat" w:hAnsi="GHEA Grapalat"/>
          <w:b/>
          <w:i w:val="0"/>
          <w:lang w:val="hy-AM"/>
        </w:rPr>
        <w:t xml:space="preserve">, ժամը </w:t>
      </w:r>
      <w:r w:rsidR="002B3ECF">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617EBC5A" w14:textId="60D26BD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AE33D5">
        <w:rPr>
          <w:rFonts w:ascii="GHEA Grapalat" w:hAnsi="GHEA Grapalat"/>
          <w:i w:val="0"/>
          <w:lang w:val="hy-AM"/>
        </w:rPr>
        <w:t>Գոռ Մուրադյանին</w:t>
      </w:r>
      <w:r w:rsidRPr="00F34769">
        <w:rPr>
          <w:rFonts w:ascii="GHEA Grapalat" w:hAnsi="GHEA Grapalat"/>
          <w:i w:val="0"/>
          <w:lang w:val="af-ZA"/>
        </w:rPr>
        <w:t>։</w:t>
      </w:r>
    </w:p>
    <w:p w14:paraId="560CA681" w14:textId="2C30556B"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AE33D5">
        <w:rPr>
          <w:rFonts w:ascii="GHEA Grapalat" w:hAnsi="GHEA Grapalat"/>
          <w:i w:val="0"/>
          <w:lang w:val="hy-AM"/>
        </w:rPr>
        <w:t>373</w:t>
      </w:r>
      <w:r w:rsidRPr="00F34769">
        <w:rPr>
          <w:rFonts w:ascii="GHEA Grapalat" w:hAnsi="GHEA Grapalat"/>
          <w:i w:val="0"/>
          <w:lang w:val="af-ZA"/>
        </w:rPr>
        <w:t>։</w:t>
      </w:r>
    </w:p>
    <w:p w14:paraId="3E5C8C96" w14:textId="2A965DC1" w:rsidR="0007287D" w:rsidRPr="007D7CDD" w:rsidRDefault="0007287D" w:rsidP="00AE33D5">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AE33D5" w:rsidRPr="00AE33D5">
        <w:rPr>
          <w:rFonts w:ascii="GHEA Grapalat" w:hAnsi="GHEA Grapalat"/>
          <w:b/>
          <w:i w:val="0"/>
          <w:lang w:val="af-ZA"/>
        </w:rPr>
        <w:t>gor</w:t>
      </w:r>
      <w:r w:rsidR="00AE33D5">
        <w:rPr>
          <w:rFonts w:ascii="GHEA Grapalat" w:hAnsi="GHEA Grapalat"/>
          <w:b/>
          <w:i w:val="0"/>
          <w:lang w:val="af-ZA"/>
        </w:rPr>
        <w:t>.muradyan</w:t>
      </w:r>
      <w:r w:rsidRPr="007D7CDD">
        <w:rPr>
          <w:rFonts w:ascii="GHEA Grapalat" w:hAnsi="GHEA Grapalat"/>
          <w:b/>
          <w:i w:val="0"/>
          <w:lang w:val="af-ZA"/>
        </w:rPr>
        <w:t>@yerevan.am։</w:t>
      </w:r>
    </w:p>
    <w:p w14:paraId="7F8A3BA4" w14:textId="77777777" w:rsidR="0007287D" w:rsidRPr="00F34769" w:rsidRDefault="0007287D" w:rsidP="00AE33D5">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6DD83DD6" w14:textId="55BF87FC"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7AC38F61"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B25F5">
        <w:rPr>
          <w:rFonts w:ascii="GHEA Grapalat" w:hAnsi="GHEA Grapalat" w:cs="Sylfaen"/>
          <w:iCs/>
          <w:sz w:val="20"/>
          <w:szCs w:val="20"/>
          <w:lang w:val="af-ZA"/>
        </w:rPr>
        <w:t>ԳՀԱՇՁԲ-</w:t>
      </w:r>
      <w:r w:rsidR="0095356C">
        <w:rPr>
          <w:rFonts w:ascii="GHEA Grapalat" w:hAnsi="GHEA Grapalat" w:cs="Sylfaen"/>
          <w:iCs/>
          <w:sz w:val="20"/>
          <w:szCs w:val="20"/>
          <w:lang w:val="af-ZA"/>
        </w:rPr>
        <w:t>24/61</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3F3A2F23" w:rsidR="00096865" w:rsidRPr="0007287D" w:rsidRDefault="00BB0E2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9B3450">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6EC46DF4"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0007287D" w:rsidRPr="0007287D">
        <w:rPr>
          <w:rFonts w:ascii="GHEA Grapalat" w:hAnsi="GHEA Grapalat" w:cs="Sylfaen"/>
          <w:iCs/>
          <w:sz w:val="20"/>
          <w:szCs w:val="20"/>
          <w:lang w:val="hy-AM"/>
        </w:rPr>
        <w:t>2</w:t>
      </w:r>
      <w:r w:rsidR="00A15223">
        <w:rPr>
          <w:rFonts w:ascii="GHEA Grapalat" w:hAnsi="GHEA Grapalat" w:cs="Sylfaen"/>
          <w:iCs/>
          <w:sz w:val="20"/>
          <w:szCs w:val="20"/>
          <w:lang w:val="hy-AM"/>
        </w:rPr>
        <w:t>4</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146CF9">
        <w:rPr>
          <w:rFonts w:ascii="GHEA Grapalat" w:hAnsi="GHEA Grapalat" w:cs="Times Armenian"/>
          <w:iCs/>
          <w:sz w:val="20"/>
          <w:szCs w:val="20"/>
          <w:lang w:val="hy-AM"/>
        </w:rPr>
        <w:t>մարտի</w:t>
      </w:r>
      <w:r w:rsidR="00C61A63">
        <w:rPr>
          <w:rFonts w:ascii="GHEA Grapalat" w:hAnsi="GHEA Grapalat" w:cs="Times Armenian"/>
          <w:iCs/>
          <w:sz w:val="20"/>
          <w:szCs w:val="20"/>
          <w:lang w:val="hy-AM"/>
        </w:rPr>
        <w:t xml:space="preserve"> </w:t>
      </w:r>
      <w:r w:rsidR="005157CB">
        <w:rPr>
          <w:rFonts w:ascii="GHEA Grapalat" w:hAnsi="GHEA Grapalat" w:cs="Times Armenian"/>
          <w:iCs/>
          <w:sz w:val="20"/>
          <w:szCs w:val="20"/>
          <w:lang w:val="hy-AM"/>
        </w:rPr>
        <w:t>27</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11B46CFE" w:rsidR="00096865" w:rsidRPr="0095356C" w:rsidRDefault="00962A76" w:rsidP="00EF3662">
      <w:pPr>
        <w:pStyle w:val="BodyText"/>
        <w:ind w:right="-7"/>
        <w:jc w:val="center"/>
        <w:rPr>
          <w:rFonts w:ascii="GHEA Grapalat" w:hAnsi="GHEA Grapalat" w:cs="Sylfaen"/>
          <w:lang w:val="af-ZA"/>
        </w:rPr>
      </w:pPr>
      <w:r w:rsidRPr="00463C9A">
        <w:rPr>
          <w:rFonts w:ascii="GHEA Grapalat" w:hAnsi="GHEA Grapalat" w:cs="Sylfaen"/>
        </w:rPr>
        <w:t>ԵՐԵՎԱՆԻ</w:t>
      </w:r>
      <w:r w:rsidRPr="0095356C">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95356C">
        <w:rPr>
          <w:rFonts w:ascii="GHEA Grapalat" w:hAnsi="GHEA Grapalat" w:cs="Sylfaen"/>
          <w:lang w:val="af-ZA"/>
        </w:rPr>
        <w:t xml:space="preserve"> </w:t>
      </w:r>
      <w:r w:rsidRPr="005E1F72">
        <w:rPr>
          <w:rFonts w:ascii="GHEA Grapalat" w:hAnsi="GHEA Grapalat" w:cs="Sylfaen"/>
        </w:rPr>
        <w:t>ԿԱՐԻՔՆԵՐԻ</w:t>
      </w:r>
      <w:r w:rsidRPr="0095356C">
        <w:rPr>
          <w:rFonts w:ascii="GHEA Grapalat" w:hAnsi="GHEA Grapalat" w:cs="Sylfaen"/>
          <w:lang w:val="af-ZA"/>
        </w:rPr>
        <w:t xml:space="preserve"> </w:t>
      </w:r>
      <w:r w:rsidRPr="005E1F72">
        <w:rPr>
          <w:rFonts w:ascii="GHEA Grapalat" w:hAnsi="GHEA Grapalat" w:cs="Sylfaen"/>
        </w:rPr>
        <w:t>ՀԱՄԱՐ</w:t>
      </w:r>
      <w:r w:rsidRPr="0095356C">
        <w:rPr>
          <w:rFonts w:ascii="GHEA Grapalat" w:hAnsi="GHEA Grapalat" w:cs="Sylfaen"/>
          <w:lang w:val="af-ZA"/>
        </w:rPr>
        <w:t xml:space="preserve">` </w:t>
      </w:r>
      <w:r w:rsidR="0095356C" w:rsidRPr="0095356C">
        <w:rPr>
          <w:rFonts w:ascii="GHEA Grapalat" w:hAnsi="GHEA Grapalat" w:cs="Sylfaen"/>
        </w:rPr>
        <w:t>ԵՐ</w:t>
      </w:r>
      <w:r w:rsidR="0095356C">
        <w:rPr>
          <w:rFonts w:ascii="GHEA Grapalat" w:hAnsi="GHEA Grapalat" w:cs="Sylfaen"/>
        </w:rPr>
        <w:t>ԵՎ</w:t>
      </w:r>
      <w:r w:rsidR="0095356C" w:rsidRPr="0095356C">
        <w:rPr>
          <w:rFonts w:ascii="GHEA Grapalat" w:hAnsi="GHEA Grapalat" w:cs="Sylfaen"/>
        </w:rPr>
        <w:t>ԱՆ</w:t>
      </w:r>
      <w:r w:rsidR="0095356C" w:rsidRPr="0095356C">
        <w:rPr>
          <w:rFonts w:ascii="GHEA Grapalat" w:hAnsi="GHEA Grapalat" w:cs="Sylfaen"/>
          <w:lang w:val="af-ZA"/>
        </w:rPr>
        <w:t xml:space="preserve"> </w:t>
      </w:r>
      <w:r w:rsidR="0095356C" w:rsidRPr="0095356C">
        <w:rPr>
          <w:rFonts w:ascii="GHEA Grapalat" w:hAnsi="GHEA Grapalat" w:cs="Sylfaen"/>
        </w:rPr>
        <w:t>ՔԱՂԱՔԻ</w:t>
      </w:r>
      <w:r w:rsidR="0095356C" w:rsidRPr="0095356C">
        <w:rPr>
          <w:rFonts w:ascii="GHEA Grapalat" w:hAnsi="GHEA Grapalat" w:cs="Sylfaen"/>
          <w:lang w:val="af-ZA"/>
        </w:rPr>
        <w:t xml:space="preserve"> </w:t>
      </w:r>
      <w:r w:rsidR="0095356C" w:rsidRPr="0095356C">
        <w:rPr>
          <w:rFonts w:ascii="GHEA Grapalat" w:hAnsi="GHEA Grapalat" w:cs="Sylfaen"/>
        </w:rPr>
        <w:t>ԴԱՎԹԱՇԵՆ</w:t>
      </w:r>
      <w:r w:rsidR="0095356C" w:rsidRPr="0095356C">
        <w:rPr>
          <w:rFonts w:ascii="GHEA Grapalat" w:hAnsi="GHEA Grapalat" w:cs="Sylfaen"/>
          <w:lang w:val="af-ZA"/>
        </w:rPr>
        <w:t xml:space="preserve"> </w:t>
      </w:r>
      <w:r w:rsidR="0095356C" w:rsidRPr="0095356C">
        <w:rPr>
          <w:rFonts w:ascii="GHEA Grapalat" w:hAnsi="GHEA Grapalat" w:cs="Sylfaen"/>
        </w:rPr>
        <w:t>ՎԱՐՉԱԿԱՆ</w:t>
      </w:r>
      <w:r w:rsidR="0095356C" w:rsidRPr="0095356C">
        <w:rPr>
          <w:rFonts w:ascii="GHEA Grapalat" w:hAnsi="GHEA Grapalat" w:cs="Sylfaen"/>
          <w:lang w:val="af-ZA"/>
        </w:rPr>
        <w:t xml:space="preserve"> </w:t>
      </w:r>
      <w:r w:rsidR="0095356C" w:rsidRPr="0095356C">
        <w:rPr>
          <w:rFonts w:ascii="GHEA Grapalat" w:hAnsi="GHEA Grapalat" w:cs="Sylfaen"/>
        </w:rPr>
        <w:t>ՇՐՋԱՆԻ</w:t>
      </w:r>
      <w:r w:rsidR="0095356C" w:rsidRPr="0095356C">
        <w:rPr>
          <w:rFonts w:ascii="GHEA Grapalat" w:hAnsi="GHEA Grapalat" w:cs="Sylfaen"/>
          <w:lang w:val="af-ZA"/>
        </w:rPr>
        <w:t xml:space="preserve"> </w:t>
      </w:r>
      <w:r w:rsidR="0095356C" w:rsidRPr="0095356C">
        <w:rPr>
          <w:rFonts w:ascii="GHEA Grapalat" w:hAnsi="GHEA Grapalat" w:cs="Sylfaen"/>
        </w:rPr>
        <w:t>ԲԱԶՄԱԲՆԱԿԱՐԱՆ</w:t>
      </w:r>
      <w:r w:rsidR="0095356C" w:rsidRPr="0095356C">
        <w:rPr>
          <w:rFonts w:ascii="GHEA Grapalat" w:hAnsi="GHEA Grapalat" w:cs="Sylfaen"/>
          <w:lang w:val="af-ZA"/>
        </w:rPr>
        <w:t xml:space="preserve"> </w:t>
      </w:r>
      <w:r w:rsidR="0095356C" w:rsidRPr="0095356C">
        <w:rPr>
          <w:rFonts w:ascii="GHEA Grapalat" w:hAnsi="GHEA Grapalat" w:cs="Sylfaen"/>
        </w:rPr>
        <w:t>ՇԵՆՔԵՐԻ</w:t>
      </w:r>
      <w:r w:rsidR="0095356C" w:rsidRPr="0095356C">
        <w:rPr>
          <w:rFonts w:ascii="GHEA Grapalat" w:hAnsi="GHEA Grapalat" w:cs="Sylfaen"/>
          <w:lang w:val="af-ZA"/>
        </w:rPr>
        <w:t xml:space="preserve"> </w:t>
      </w:r>
      <w:r w:rsidR="0095356C" w:rsidRPr="0095356C">
        <w:rPr>
          <w:rFonts w:ascii="GHEA Grapalat" w:hAnsi="GHEA Grapalat" w:cs="Sylfaen"/>
        </w:rPr>
        <w:t>ՀԱՐԹ</w:t>
      </w:r>
      <w:r w:rsidR="0095356C" w:rsidRPr="0095356C">
        <w:rPr>
          <w:rFonts w:ascii="GHEA Grapalat" w:hAnsi="GHEA Grapalat" w:cs="Sylfaen"/>
          <w:lang w:val="af-ZA"/>
        </w:rPr>
        <w:t xml:space="preserve"> </w:t>
      </w:r>
      <w:r w:rsidR="0095356C" w:rsidRPr="0095356C">
        <w:rPr>
          <w:rFonts w:ascii="GHEA Grapalat" w:hAnsi="GHEA Grapalat" w:cs="Sylfaen"/>
        </w:rPr>
        <w:t>ՏԱՆԻՔՆԵՐԻ</w:t>
      </w:r>
      <w:r w:rsidR="0095356C" w:rsidRPr="0095356C">
        <w:rPr>
          <w:rFonts w:ascii="GHEA Grapalat" w:hAnsi="GHEA Grapalat" w:cs="Sylfaen"/>
          <w:lang w:val="af-ZA"/>
        </w:rPr>
        <w:t xml:space="preserve"> </w:t>
      </w:r>
      <w:r w:rsidR="0095356C" w:rsidRPr="0095356C">
        <w:rPr>
          <w:rFonts w:ascii="GHEA Grapalat" w:hAnsi="GHEA Grapalat" w:cs="Sylfaen"/>
        </w:rPr>
        <w:t>ՎԵՐԱՆՈՐՈԳՄԱՆ</w:t>
      </w:r>
      <w:r w:rsidR="0095356C" w:rsidRPr="0095356C">
        <w:rPr>
          <w:rFonts w:ascii="GHEA Grapalat" w:hAnsi="GHEA Grapalat" w:cs="Sylfaen"/>
          <w:lang w:val="af-ZA"/>
        </w:rPr>
        <w:t xml:space="preserve"> </w:t>
      </w:r>
      <w:r w:rsidR="0095356C" w:rsidRPr="0095356C">
        <w:rPr>
          <w:rFonts w:ascii="GHEA Grapalat" w:hAnsi="GHEA Grapalat" w:cs="Sylfaen"/>
        </w:rPr>
        <w:t>ԱՇԽԱՏԱՆՔՆԵՐԻ</w:t>
      </w:r>
      <w:r w:rsidRPr="0095356C">
        <w:rPr>
          <w:rFonts w:ascii="GHEA Grapalat" w:hAnsi="GHEA Grapalat" w:cs="Sylfaen"/>
          <w:lang w:val="af-ZA"/>
        </w:rPr>
        <w:t xml:space="preserve"> </w:t>
      </w:r>
      <w:r w:rsidR="002B32D6" w:rsidRPr="005E1F72">
        <w:rPr>
          <w:rFonts w:ascii="GHEA Grapalat" w:hAnsi="GHEA Grapalat" w:cs="Sylfaen"/>
        </w:rPr>
        <w:t>ՁԵՌՔԲԵՐՄԱՆ</w:t>
      </w:r>
      <w:r w:rsidR="002B32D6" w:rsidRPr="0095356C">
        <w:rPr>
          <w:rFonts w:ascii="GHEA Grapalat" w:hAnsi="GHEA Grapalat" w:cs="Sylfaen"/>
          <w:lang w:val="af-ZA"/>
        </w:rPr>
        <w:t xml:space="preserve"> </w:t>
      </w:r>
      <w:r w:rsidR="002B32D6" w:rsidRPr="005E1F72">
        <w:rPr>
          <w:rFonts w:ascii="GHEA Grapalat" w:hAnsi="GHEA Grapalat" w:cs="Sylfaen"/>
        </w:rPr>
        <w:t>ՆՊԱՏԱԿՈՎ</w:t>
      </w:r>
      <w:r w:rsidR="002B32D6" w:rsidRPr="0095356C">
        <w:rPr>
          <w:rFonts w:ascii="GHEA Grapalat" w:hAnsi="GHEA Grapalat" w:cs="Sylfaen"/>
          <w:lang w:val="af-ZA"/>
        </w:rPr>
        <w:t xml:space="preserve">  </w:t>
      </w:r>
      <w:r w:rsidR="002B32D6" w:rsidRPr="005E1F72">
        <w:rPr>
          <w:rFonts w:ascii="GHEA Grapalat" w:hAnsi="GHEA Grapalat" w:cs="Sylfaen"/>
        </w:rPr>
        <w:t>ՀԱՅՏԱՐԱՐՎԱԾ</w:t>
      </w:r>
      <w:r w:rsidR="002B32D6" w:rsidRPr="0095356C">
        <w:rPr>
          <w:rFonts w:ascii="GHEA Grapalat" w:hAnsi="GHEA Grapalat" w:cs="Sylfaen"/>
          <w:lang w:val="af-ZA"/>
        </w:rPr>
        <w:t xml:space="preserve"> </w:t>
      </w:r>
      <w:r w:rsidR="00BB0E2D">
        <w:rPr>
          <w:rFonts w:ascii="GHEA Grapalat" w:hAnsi="GHEA Grapalat" w:cs="Sylfaen"/>
        </w:rPr>
        <w:t>ԳՆԱՆՇՄԱՆ</w:t>
      </w:r>
      <w:r w:rsidR="00BB0E2D" w:rsidRPr="0095356C">
        <w:rPr>
          <w:rFonts w:ascii="GHEA Grapalat" w:hAnsi="GHEA Grapalat" w:cs="Sylfaen"/>
          <w:lang w:val="af-ZA"/>
        </w:rPr>
        <w:t xml:space="preserve"> </w:t>
      </w:r>
      <w:r w:rsidR="00BB0E2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AD503B">
        <w:rPr>
          <w:lang w:val="af-ZA"/>
        </w:rPr>
        <w:instrText>HYPERLINK "http://www.armeps.am"</w:instrText>
      </w:r>
      <w:r>
        <w:fldChar w:fldCharType="separate"/>
      </w:r>
      <w:r w:rsidRPr="002A4619">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10316E" w:rsidRPr="0010316E">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3D54A6E0" w:rsidR="00096865" w:rsidRPr="00321CF5"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321CF5">
        <w:rPr>
          <w:rFonts w:ascii="GHEA Grapalat" w:hAnsi="GHEA Grapalat"/>
          <w:b/>
          <w:sz w:val="20"/>
          <w:lang w:val="af-ZA"/>
        </w:rPr>
        <w:t xml:space="preserve"> </w:t>
      </w:r>
      <w:r w:rsidR="0095356C" w:rsidRPr="0095356C">
        <w:rPr>
          <w:rFonts w:ascii="GHEA Grapalat" w:hAnsi="GHEA Grapalat"/>
          <w:b/>
          <w:bCs/>
          <w:iCs/>
          <w:sz w:val="20"/>
          <w:lang w:val="af-ZA"/>
        </w:rPr>
        <w:t>ԵՐ</w:t>
      </w:r>
      <w:r w:rsidR="0095356C">
        <w:rPr>
          <w:rFonts w:ascii="GHEA Grapalat" w:hAnsi="GHEA Grapalat"/>
          <w:b/>
          <w:bCs/>
          <w:iCs/>
          <w:sz w:val="20"/>
          <w:lang w:val="af-ZA"/>
        </w:rPr>
        <w:t>ԵՎ</w:t>
      </w:r>
      <w:r w:rsidR="0095356C" w:rsidRPr="0095356C">
        <w:rPr>
          <w:rFonts w:ascii="GHEA Grapalat" w:hAnsi="GHEA Grapalat"/>
          <w:b/>
          <w:bCs/>
          <w:iCs/>
          <w:sz w:val="20"/>
          <w:lang w:val="af-ZA"/>
        </w:rPr>
        <w:t>ԱՆ ՔԱՂԱՔԻ ԴԱՎԹԱՇԵՆ ՎԱՐՉԱԿԱՆ ՇՐՋԱՆԻ ԲԱԶՄԱԲՆԱԿԱՐԱՆ ՇԵՆՔԵՐԻ ՀԱՐԹ ՏԱՆԻՔՆԵՐԻ ՎԵՐԱՆՈՐՈԳՄԱՆ ԱՇԽԱՏԱՆՔՆԵՐԻ</w:t>
      </w:r>
      <w:r w:rsidR="0095356C" w:rsidRPr="00321CF5">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BB0E2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5F931C3F"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2"/>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41D2C921"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BB0E2D">
        <w:rPr>
          <w:rFonts w:ascii="GHEA Grapalat" w:hAnsi="GHEA Grapalat" w:cs="Sylfaen"/>
          <w:b/>
          <w:sz w:val="20"/>
        </w:rPr>
        <w:t>ԳՆԱՆՇՄԱՆ</w:t>
      </w:r>
      <w:r w:rsidR="00BB0E2D" w:rsidRPr="00545CE7">
        <w:rPr>
          <w:rFonts w:ascii="GHEA Grapalat" w:hAnsi="GHEA Grapalat" w:cs="Sylfaen"/>
          <w:b/>
          <w:sz w:val="20"/>
          <w:lang w:val="af-ZA"/>
        </w:rPr>
        <w:t xml:space="preserve"> </w:t>
      </w:r>
      <w:r w:rsidR="00BB0E2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004224D7"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B25F5">
        <w:rPr>
          <w:rFonts w:ascii="GHEA Grapalat" w:hAnsi="GHEA Grapalat" w:cs="Times Armenian"/>
          <w:sz w:val="20"/>
          <w:lang w:val="af-ZA"/>
        </w:rPr>
        <w:t>ԳՀԱՇՁԲ-</w:t>
      </w:r>
      <w:r w:rsidR="0095356C">
        <w:rPr>
          <w:rFonts w:ascii="GHEA Grapalat" w:hAnsi="GHEA Grapalat" w:cs="Times Armenian"/>
          <w:sz w:val="20"/>
          <w:lang w:val="af-ZA"/>
        </w:rPr>
        <w:t>24/61</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BB0E2D">
        <w:rPr>
          <w:rFonts w:ascii="GHEA Grapalat" w:hAnsi="GHEA Grapalat" w:cs="Sylfaen"/>
          <w:sz w:val="20"/>
        </w:rPr>
        <w:t>գնանշման</w:t>
      </w:r>
      <w:proofErr w:type="spellEnd"/>
      <w:r w:rsidR="00BB0E2D" w:rsidRPr="00BB0E2D">
        <w:rPr>
          <w:rFonts w:ascii="GHEA Grapalat" w:hAnsi="GHEA Grapalat" w:cs="Sylfaen"/>
          <w:sz w:val="20"/>
          <w:lang w:val="af-ZA"/>
        </w:rPr>
        <w:t xml:space="preserve"> </w:t>
      </w:r>
      <w:proofErr w:type="spellStart"/>
      <w:r w:rsidR="00BB0E2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036FF4D"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46CF9" w:rsidRPr="00146CF9">
        <w:rPr>
          <w:rFonts w:ascii="GHEA Grapalat" w:hAnsi="GHEA Grapalat"/>
        </w:rPr>
        <w:t>g</w:t>
      </w:r>
      <w:r w:rsidR="00146CF9">
        <w:rPr>
          <w:rFonts w:ascii="GHEA Grapalat" w:hAnsi="GHEA Grapalat"/>
        </w:rPr>
        <w:t>or.muradyan</w:t>
      </w:r>
      <w:r w:rsidR="00F7776B" w:rsidRPr="00F7776B">
        <w:rPr>
          <w:rFonts w:ascii="GHEA Grapalat" w:hAnsi="GHEA Grapalat"/>
        </w:rPr>
        <w:t>@yerevan.am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4B760EB9"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95356C" w:rsidRPr="0095356C">
        <w:rPr>
          <w:rFonts w:ascii="GHEA Grapalat" w:hAnsi="GHEA Grapalat"/>
          <w:i w:val="0"/>
          <w:lang w:val="af-ZA"/>
        </w:rPr>
        <w:t>Երևան քաղաքի Դավթաշեն վարչական շրջանի բազմաբնակարան շենքերի հարթ տանիքների վերանորոգման աշխատանքների</w:t>
      </w:r>
      <w:r w:rsidR="00096865"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0B44B8">
        <w:rPr>
          <w:rFonts w:ascii="GHEA Grapalat" w:hAnsi="GHEA Grapalat"/>
          <w:i w:val="0"/>
          <w:lang w:val="hy-AM"/>
        </w:rPr>
        <w:t>ոնք</w:t>
      </w:r>
      <w:r w:rsidR="004F23E5" w:rsidRPr="00417B96">
        <w:rPr>
          <w:rFonts w:ascii="GHEA Grapalat" w:hAnsi="GHEA Grapalat"/>
          <w:i w:val="0"/>
          <w:lang w:val="af-ZA"/>
        </w:rPr>
        <w:t xml:space="preserve"> </w:t>
      </w:r>
      <w:proofErr w:type="spell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0B44B8">
        <w:rPr>
          <w:rFonts w:ascii="GHEA Grapalat" w:hAnsi="GHEA Grapalat"/>
          <w:i w:val="0"/>
          <w:lang w:val="hy-AM"/>
        </w:rPr>
        <w:t>են</w:t>
      </w:r>
      <w:r w:rsidR="004F23E5" w:rsidRPr="00417B96">
        <w:rPr>
          <w:rFonts w:ascii="GHEA Grapalat" w:hAnsi="GHEA Grapalat"/>
          <w:i w:val="0"/>
          <w:lang w:val="af-ZA"/>
        </w:rPr>
        <w:t xml:space="preserve"> </w:t>
      </w:r>
      <w:r w:rsidR="00184115">
        <w:rPr>
          <w:rFonts w:ascii="GHEA Grapalat" w:hAnsi="GHEA Grapalat"/>
          <w:i w:val="0"/>
          <w:lang w:val="hy-AM"/>
        </w:rPr>
        <w:t>1</w:t>
      </w:r>
      <w:r w:rsidR="004F23E5">
        <w:rPr>
          <w:rFonts w:ascii="GHEA Grapalat" w:hAnsi="GHEA Grapalat"/>
          <w:i w:val="0"/>
          <w:lang w:val="hy-AM"/>
        </w:rPr>
        <w:t xml:space="preserve"> /</w:t>
      </w:r>
      <w:r w:rsidR="00563EDE">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10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01"/>
        <w:gridCol w:w="9"/>
        <w:gridCol w:w="7650"/>
      </w:tblGrid>
      <w:tr w:rsidR="000812F9" w:rsidRPr="00417B96" w14:paraId="42627B0B" w14:textId="77777777" w:rsidTr="001E22BA">
        <w:trPr>
          <w:trHeight w:val="420"/>
        </w:trPr>
        <w:tc>
          <w:tcPr>
            <w:tcW w:w="3037" w:type="dxa"/>
            <w:gridSpan w:val="3"/>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65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812F9" w:rsidRPr="00A86963" w14:paraId="41293A86" w14:textId="77777777" w:rsidTr="001E22BA">
        <w:trPr>
          <w:trHeight w:val="202"/>
        </w:trPr>
        <w:tc>
          <w:tcPr>
            <w:tcW w:w="1327" w:type="dxa"/>
            <w:vAlign w:val="center"/>
          </w:tcPr>
          <w:p w14:paraId="0C764753" w14:textId="09AC9FF3" w:rsidR="000812F9" w:rsidRPr="00417B96" w:rsidRDefault="00273411" w:rsidP="00E67E6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01" w:type="dxa"/>
            <w:vAlign w:val="center"/>
          </w:tcPr>
          <w:p w14:paraId="2DBBD8EB" w14:textId="069CEF18" w:rsidR="000812F9" w:rsidRPr="00417B96" w:rsidRDefault="00273411" w:rsidP="00E67E6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w:t>
            </w:r>
            <w:r w:rsidR="00A86963">
              <w:rPr>
                <w:rFonts w:ascii="GHEA Grapalat" w:hAnsi="GHEA Grapalat"/>
                <w:b/>
                <w:bCs/>
                <w:i/>
                <w:iCs/>
                <w:sz w:val="14"/>
                <w:szCs w:val="14"/>
                <w:lang w:val="hy-AM"/>
              </w:rPr>
              <w:t xml:space="preserve"> </w:t>
            </w:r>
          </w:p>
        </w:tc>
        <w:tc>
          <w:tcPr>
            <w:tcW w:w="7659" w:type="dxa"/>
            <w:gridSpan w:val="2"/>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4173F6" w:rsidRPr="00455379" w14:paraId="44CE3AC3" w14:textId="77777777" w:rsidTr="001E22BA">
        <w:tc>
          <w:tcPr>
            <w:tcW w:w="1327" w:type="dxa"/>
            <w:vAlign w:val="center"/>
          </w:tcPr>
          <w:p w14:paraId="57173727" w14:textId="77777777" w:rsidR="004173F6" w:rsidRPr="00417B96" w:rsidRDefault="004173F6" w:rsidP="004173F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701" w:type="dxa"/>
            <w:vAlign w:val="center"/>
          </w:tcPr>
          <w:p w14:paraId="1D48A52A" w14:textId="63D3349C" w:rsidR="004173F6" w:rsidRPr="00014D0A" w:rsidRDefault="0095356C" w:rsidP="004173F6">
            <w:pPr>
              <w:pStyle w:val="BodyTextIndent2"/>
              <w:spacing w:line="240" w:lineRule="auto"/>
              <w:ind w:firstLine="0"/>
              <w:jc w:val="center"/>
              <w:rPr>
                <w:rFonts w:ascii="GHEA Grapalat" w:hAnsi="GHEA Grapalat"/>
                <w:sz w:val="22"/>
                <w:szCs w:val="22"/>
                <w:lang w:val="en-AU"/>
              </w:rPr>
            </w:pPr>
            <w:r>
              <w:rPr>
                <w:rFonts w:ascii="GHEA Grapalat" w:hAnsi="GHEA Grapalat"/>
                <w:sz w:val="22"/>
                <w:szCs w:val="22"/>
                <w:lang w:val="en-AU"/>
              </w:rPr>
              <w:t>25098110</w:t>
            </w:r>
          </w:p>
        </w:tc>
        <w:tc>
          <w:tcPr>
            <w:tcW w:w="7659" w:type="dxa"/>
            <w:gridSpan w:val="2"/>
            <w:vAlign w:val="center"/>
          </w:tcPr>
          <w:p w14:paraId="30ABAB0F" w14:textId="71F13D1C" w:rsidR="004173F6" w:rsidRPr="0095356C" w:rsidRDefault="0095356C" w:rsidP="004173F6">
            <w:pPr>
              <w:pStyle w:val="BodyTextIndent2"/>
              <w:spacing w:line="240" w:lineRule="auto"/>
              <w:ind w:firstLine="0"/>
              <w:rPr>
                <w:rFonts w:ascii="GHEA Grapalat" w:hAnsi="GHEA Grapalat"/>
                <w:bCs/>
                <w:iCs/>
                <w:sz w:val="22"/>
                <w:szCs w:val="22"/>
                <w:lang w:val="en-AU"/>
              </w:rPr>
            </w:pPr>
            <w:r w:rsidRPr="0095356C">
              <w:rPr>
                <w:rFonts w:ascii="GHEA Grapalat" w:hAnsi="GHEA Grapalat"/>
                <w:iCs/>
              </w:rPr>
              <w:t>Երևան քաղաքի Դավթաշեն վարչական շրջանի բազմաբնակարան շենքերի հարթ տանիքների վերանորոգման 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86DC473"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003C0386">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3"/>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77E169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BB0E2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1D1ED305"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0B48DD">
        <w:rPr>
          <w:rFonts w:ascii="GHEA Grapalat" w:hAnsi="GHEA Grapalat"/>
          <w:b/>
        </w:rPr>
        <w:t xml:space="preserve">մինչև </w:t>
      </w:r>
      <w:r w:rsidR="007E6027">
        <w:rPr>
          <w:rFonts w:ascii="GHEA Grapalat" w:hAnsi="GHEA Grapalat"/>
          <w:b/>
        </w:rPr>
        <w:t xml:space="preserve">2024 </w:t>
      </w:r>
      <w:r w:rsidR="007E6027">
        <w:rPr>
          <w:rFonts w:ascii="GHEA Grapalat" w:hAnsi="GHEA Grapalat"/>
          <w:b/>
        </w:rPr>
        <w:lastRenderedPageBreak/>
        <w:t xml:space="preserve">թվականի </w:t>
      </w:r>
      <w:r w:rsidR="00B231A8">
        <w:rPr>
          <w:rFonts w:ascii="GHEA Grapalat" w:hAnsi="GHEA Grapalat"/>
          <w:b/>
        </w:rPr>
        <w:t>ապրիլի</w:t>
      </w:r>
      <w:r w:rsidR="007E6027">
        <w:rPr>
          <w:rFonts w:ascii="GHEA Grapalat" w:hAnsi="GHEA Grapalat"/>
          <w:b/>
        </w:rPr>
        <w:t xml:space="preserve"> </w:t>
      </w:r>
      <w:r w:rsidR="005157CB">
        <w:rPr>
          <w:rFonts w:ascii="GHEA Grapalat" w:hAnsi="GHEA Grapalat"/>
          <w:b/>
        </w:rPr>
        <w:t>5</w:t>
      </w:r>
      <w:r w:rsidR="0007287D" w:rsidRPr="0018744E">
        <w:rPr>
          <w:rFonts w:ascii="GHEA Grapalat" w:hAnsi="GHEA Grapalat"/>
          <w:b/>
          <w:lang w:val="hy-AM"/>
        </w:rPr>
        <w:t xml:space="preserve">-ը, ժամը </w:t>
      </w:r>
      <w:r w:rsidR="002B3ECF">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77777777" w:rsidR="00F83DB3" w:rsidRPr="0093002B" w:rsidRDefault="00F83DB3" w:rsidP="00F83DB3">
      <w:pPr>
        <w:pStyle w:val="BodyTextIndent2"/>
        <w:spacing w:line="240" w:lineRule="auto"/>
        <w:ind w:firstLine="567"/>
        <w:rPr>
          <w:rFonts w:ascii="GHEA Grapalat" w:hAnsi="GHEA Grapalat" w:cs="Sylfaen"/>
          <w:szCs w:val="24"/>
          <w:lang w:val="hy-AM"/>
        </w:rPr>
      </w:pPr>
      <w:r w:rsidRPr="00C20DA4">
        <w:rPr>
          <w:rFonts w:ascii="GHEA Grapalat" w:hAnsi="GHEA Grapalat"/>
          <w:b/>
          <w:bCs/>
          <w:lang w:val="hy-AM"/>
        </w:rPr>
        <w:t xml:space="preserve">ե) </w:t>
      </w:r>
      <w:r w:rsidRPr="00C20DA4">
        <w:rPr>
          <w:rFonts w:ascii="GHEA Grapalat" w:hAnsi="GHEA Grapalat" w:cs="Sylfaen"/>
          <w:b/>
          <w:bCs/>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4EC6A2E1" w14:textId="66164A4A" w:rsidR="00546CFA" w:rsidRPr="00960672" w:rsidRDefault="00E326DD" w:rsidP="00546CFA">
      <w:pPr>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3C0386">
        <w:rPr>
          <w:rFonts w:ascii="GHEA Grapalat" w:hAnsi="GHEA Grapalat" w:cs="Sylfaen"/>
          <w:lang w:val="hy-AM"/>
        </w:rPr>
        <w:t xml:space="preserve"> </w:t>
      </w:r>
      <w:r w:rsidR="00F53525">
        <w:rPr>
          <w:rFonts w:ascii="GHEA Grapalat" w:hAnsi="GHEA Grapalat" w:cs="Sylfaen"/>
          <w:sz w:val="20"/>
          <w:lang w:val="hy-AM"/>
        </w:rPr>
        <w:t xml:space="preserve">հայտի ապահովում կանխիկ փողի </w:t>
      </w:r>
      <w:r w:rsidR="00546CFA" w:rsidRPr="00960672">
        <w:rPr>
          <w:rFonts w:ascii="GHEA Grapalat" w:hAnsi="GHEA Grapalat" w:cs="Sylfaen"/>
          <w:sz w:val="20"/>
          <w:lang w:val="hy-AM"/>
        </w:rPr>
        <w:t>կամ բանկային երաշխիքի ձևով</w:t>
      </w:r>
      <w:r w:rsidR="00546CFA" w:rsidRPr="00960672">
        <w:rPr>
          <w:rFonts w:ascii="GHEA Grapalat" w:hAnsi="GHEA Grapalat"/>
          <w:sz w:val="20"/>
          <w:lang w:val="hy-AM"/>
        </w:rPr>
        <w:t>.</w:t>
      </w:r>
      <w:r w:rsidR="00546CFA" w:rsidRPr="00960672">
        <w:rPr>
          <w:rStyle w:val="FootnoteReference"/>
          <w:rFonts w:ascii="GHEA Grapalat" w:hAnsi="GHEA Grapalat"/>
          <w:sz w:val="20"/>
          <w:lang w:val="hy-AM"/>
        </w:rPr>
        <w:footnoteReference w:id="5"/>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4E95D46D" w14:textId="77777777" w:rsidR="009D23F0" w:rsidRPr="0093002B" w:rsidRDefault="009D23F0" w:rsidP="009D23F0">
      <w:pPr>
        <w:jc w:val="center"/>
        <w:rPr>
          <w:rFonts w:ascii="GHEA Grapalat" w:hAnsi="GHEA Grapalat" w:cs="Arial"/>
          <w:b/>
          <w:sz w:val="20"/>
          <w:lang w:val="es-ES"/>
        </w:rPr>
      </w:pPr>
      <w:r w:rsidRPr="0093002B">
        <w:rPr>
          <w:rFonts w:ascii="GHEA Grapalat" w:hAnsi="GHEA Grapalat"/>
          <w:b/>
          <w:sz w:val="20"/>
          <w:lang w:val="es-ES"/>
        </w:rPr>
        <w:t xml:space="preserve">5.   </w:t>
      </w:r>
      <w:r w:rsidRPr="0093002B">
        <w:rPr>
          <w:rFonts w:ascii="GHEA Grapalat" w:hAnsi="GHEA Grapalat" w:cs="Sylfaen"/>
          <w:b/>
          <w:sz w:val="20"/>
          <w:lang w:val="es-ES"/>
        </w:rPr>
        <w:t>ՀԱՅՏԻ</w:t>
      </w:r>
      <w:r w:rsidRPr="0093002B">
        <w:rPr>
          <w:rFonts w:ascii="GHEA Grapalat" w:hAnsi="GHEA Grapalat" w:cs="Arial"/>
          <w:b/>
          <w:sz w:val="20"/>
          <w:lang w:val="es-ES"/>
        </w:rPr>
        <w:t xml:space="preserve">   </w:t>
      </w:r>
      <w:r w:rsidRPr="0093002B">
        <w:rPr>
          <w:rFonts w:ascii="GHEA Grapalat" w:hAnsi="GHEA Grapalat" w:cs="Sylfaen"/>
          <w:b/>
          <w:sz w:val="20"/>
          <w:lang w:val="es-ES"/>
        </w:rPr>
        <w:t>ԳՆԱՅԻՆ</w:t>
      </w:r>
      <w:r w:rsidRPr="0093002B">
        <w:rPr>
          <w:rFonts w:ascii="GHEA Grapalat" w:hAnsi="GHEA Grapalat" w:cs="Arial"/>
          <w:b/>
          <w:sz w:val="20"/>
          <w:lang w:val="es-ES"/>
        </w:rPr>
        <w:t xml:space="preserve">  </w:t>
      </w:r>
      <w:r w:rsidRPr="0093002B">
        <w:rPr>
          <w:rFonts w:ascii="GHEA Grapalat" w:hAnsi="GHEA Grapalat" w:cs="Sylfaen"/>
          <w:b/>
          <w:sz w:val="20"/>
          <w:lang w:val="es-ES"/>
        </w:rPr>
        <w:t>ԱՌԱՋԱՐԿԸ</w:t>
      </w:r>
      <w:r w:rsidRPr="0093002B">
        <w:rPr>
          <w:rFonts w:ascii="GHEA Grapalat" w:hAnsi="GHEA Grapalat" w:cs="Arial"/>
          <w:b/>
          <w:sz w:val="20"/>
          <w:lang w:val="es-ES"/>
        </w:rPr>
        <w:t xml:space="preserve"> </w:t>
      </w:r>
    </w:p>
    <w:p w14:paraId="65034B69" w14:textId="77777777" w:rsidR="009D23F0" w:rsidRPr="0093002B" w:rsidRDefault="009D23F0" w:rsidP="009D23F0">
      <w:pPr>
        <w:jc w:val="center"/>
        <w:rPr>
          <w:rFonts w:ascii="GHEA Grapalat" w:hAnsi="GHEA Grapalat" w:cs="Arial"/>
          <w:b/>
          <w:sz w:val="20"/>
          <w:lang w:val="es-ES"/>
        </w:rPr>
      </w:pPr>
    </w:p>
    <w:p w14:paraId="4A70F7FA" w14:textId="77777777" w:rsidR="009D23F0" w:rsidRPr="0093002B" w:rsidRDefault="009D23F0" w:rsidP="009D23F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AE5FCD2" w14:textId="77777777" w:rsidR="009D23F0" w:rsidRPr="00FB1EC7" w:rsidRDefault="009D23F0" w:rsidP="009D23F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1420FDAD" w14:textId="77777777" w:rsidR="009D23F0" w:rsidRPr="00FB1EC7" w:rsidRDefault="009D23F0" w:rsidP="009D23F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50B09337"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w:t>
      </w:r>
      <w:r w:rsidRPr="00EE6E36">
        <w:rPr>
          <w:rFonts w:ascii="GHEA Grapalat" w:hAnsi="GHEA Grapalat" w:cs="Sylfaen"/>
          <w:b/>
          <w:bCs/>
          <w:sz w:val="20"/>
          <w:szCs w:val="24"/>
          <w:lang w:val="hy-AM" w:eastAsia="en-US"/>
        </w:rPr>
        <w:lastRenderedPageBreak/>
        <w:t>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10C75C1"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760E3F9B"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1BAB1CFD" w14:textId="77777777" w:rsidR="009D23F0" w:rsidRPr="00EE6E36" w:rsidRDefault="009D23F0" w:rsidP="009D23F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E83DD2C" w14:textId="77777777" w:rsidR="009D23F0" w:rsidRPr="00EE6E36" w:rsidRDefault="009D23F0" w:rsidP="009D23F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73C88A7E"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6F75F5BD"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1B613824"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BB386E1" w14:textId="77777777" w:rsidR="009D23F0" w:rsidRPr="0093002B" w:rsidRDefault="009D23F0" w:rsidP="009D23F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14A62B8" w14:textId="77777777" w:rsidR="009D23F0" w:rsidRPr="0093002B" w:rsidRDefault="009D23F0" w:rsidP="009D23F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DBA05C9" w14:textId="77777777" w:rsidR="009D23F0" w:rsidRPr="0093002B" w:rsidRDefault="009D23F0" w:rsidP="009D23F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47CBACD" w14:textId="77777777" w:rsidR="009D23F0" w:rsidRPr="0093002B" w:rsidRDefault="009D23F0" w:rsidP="009D23F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0170897" w14:textId="77777777" w:rsidR="009D23F0" w:rsidRDefault="009D23F0" w:rsidP="009D23F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002CE2E9"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5F79D641"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lang w:val="af-ZA"/>
        </w:rPr>
        <w:t xml:space="preserve">7.1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հայտով</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հրավերով</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կարգով </w:t>
      </w:r>
      <w:proofErr w:type="spellStart"/>
      <w:r w:rsidRPr="0093002B">
        <w:rPr>
          <w:rFonts w:ascii="GHEA Grapalat" w:hAnsi="GHEA Grapalat" w:cs="Sylfaen"/>
          <w:bCs/>
          <w:sz w:val="20"/>
          <w:szCs w:val="20"/>
        </w:rPr>
        <w:t>ներկայացնում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ապահովում</w:t>
      </w:r>
      <w:proofErr w:type="spellEnd"/>
      <w:r w:rsidRPr="0093002B">
        <w:rPr>
          <w:rFonts w:ascii="GHEA Grapalat" w:hAnsi="GHEA Grapalat" w:cs="Sylfaen"/>
          <w:bCs/>
          <w:sz w:val="20"/>
          <w:szCs w:val="20"/>
          <w:lang w:val="af-ZA"/>
        </w:rPr>
        <w:t>:</w:t>
      </w:r>
      <w:r w:rsidRPr="0093002B">
        <w:rPr>
          <w:rFonts w:ascii="GHEA Grapalat" w:hAnsi="GHEA Grapalat"/>
          <w:sz w:val="20"/>
          <w:szCs w:val="20"/>
          <w:lang w:val="af-ZA"/>
        </w:rPr>
        <w:t xml:space="preserve"> </w:t>
      </w:r>
    </w:p>
    <w:p w14:paraId="601D7452" w14:textId="77777777" w:rsidR="00546CFA" w:rsidRPr="0093002B" w:rsidRDefault="00546CFA" w:rsidP="00546CFA">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բանկային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երաշխիքի</w:t>
      </w:r>
      <w:proofErr w:type="spellEnd"/>
      <w:r w:rsidRPr="0093002B">
        <w:rPr>
          <w:rFonts w:ascii="GHEA Grapalat" w:hAnsi="GHEA Grapalat" w:cs="Sylfaen"/>
          <w:sz w:val="20"/>
          <w:szCs w:val="20"/>
          <w:lang w:val="af-ZA"/>
        </w:rPr>
        <w:t xml:space="preserve"> (հավելված 3) </w:t>
      </w:r>
      <w:proofErr w:type="spellStart"/>
      <w:r w:rsidRPr="0093002B">
        <w:rPr>
          <w:rFonts w:ascii="GHEA Grapalat" w:hAnsi="GHEA Grapalat" w:cs="Sylfaen"/>
          <w:sz w:val="20"/>
          <w:szCs w:val="20"/>
        </w:rPr>
        <w:t>կամ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կանխիկ</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փողի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ձևով</w:t>
      </w:r>
      <w:proofErr w:type="spellEnd"/>
      <w:r w:rsidRPr="0093002B">
        <w:rPr>
          <w:rFonts w:ascii="GHEA Grapalat" w:hAnsi="GHEA Grapalat" w:cs="Sylfaen"/>
          <w:sz w:val="20"/>
          <w:szCs w:val="20"/>
          <w:lang w:val="af-ZA"/>
        </w:rPr>
        <w:t xml:space="preserve">, </w:t>
      </w:r>
      <w:proofErr w:type="spellStart"/>
      <w:r w:rsidRPr="00960672">
        <w:rPr>
          <w:rFonts w:ascii="GHEA Grapalat" w:hAnsi="GHEA Grapalat" w:cs="Sylfaen"/>
          <w:b/>
          <w:bCs/>
          <w:sz w:val="20"/>
          <w:szCs w:val="20"/>
        </w:rPr>
        <w:t>որի</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չափը</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հավասար</w:t>
      </w:r>
      <w:proofErr w:type="spellEnd"/>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rPr>
        <w:t>է</w:t>
      </w:r>
      <w:r w:rsidRPr="00960672">
        <w:rPr>
          <w:rFonts w:ascii="GHEA Grapalat" w:hAnsi="GHEA Grapalat" w:cs="Sylfaen"/>
          <w:b/>
          <w:bCs/>
          <w:sz w:val="20"/>
          <w:szCs w:val="20"/>
          <w:lang w:val="af-ZA"/>
        </w:rPr>
        <w:t xml:space="preserve"> </w:t>
      </w:r>
      <w:r w:rsidRPr="00960672">
        <w:rPr>
          <w:rFonts w:ascii="GHEA Grapalat" w:hAnsi="GHEA Grapalat" w:cs="Sylfaen"/>
          <w:b/>
          <w:bCs/>
          <w:sz w:val="20"/>
          <w:szCs w:val="20"/>
          <w:lang w:val="hy-AM"/>
        </w:rPr>
        <w:t xml:space="preserve">գնման գնի </w:t>
      </w:r>
      <w:proofErr w:type="spellStart"/>
      <w:r w:rsidRPr="00960672">
        <w:rPr>
          <w:rFonts w:ascii="GHEA Grapalat" w:hAnsi="GHEA Grapalat" w:cs="Sylfaen"/>
          <w:b/>
          <w:bCs/>
          <w:sz w:val="20"/>
          <w:szCs w:val="20"/>
        </w:rPr>
        <w:t>հինգ</w:t>
      </w:r>
      <w:proofErr w:type="spellEnd"/>
      <w:r w:rsidRPr="00960672">
        <w:rPr>
          <w:rFonts w:ascii="GHEA Grapalat" w:hAnsi="GHEA Grapalat" w:cs="Sylfaen"/>
          <w:b/>
          <w:bCs/>
          <w:sz w:val="20"/>
          <w:szCs w:val="20"/>
          <w:lang w:val="af-ZA"/>
        </w:rPr>
        <w:t xml:space="preserve"> </w:t>
      </w:r>
      <w:proofErr w:type="spellStart"/>
      <w:r w:rsidRPr="00960672">
        <w:rPr>
          <w:rFonts w:ascii="GHEA Grapalat" w:hAnsi="GHEA Grapalat" w:cs="Sylfaen"/>
          <w:b/>
          <w:bCs/>
          <w:sz w:val="20"/>
          <w:szCs w:val="20"/>
        </w:rPr>
        <w:t>տոկոսին</w:t>
      </w:r>
      <w:proofErr w:type="spellEnd"/>
      <w:r w:rsidRPr="0093002B">
        <w:rPr>
          <w:rFonts w:ascii="GHEA Grapalat" w:hAnsi="GHEA Grapalat" w:cs="Sylfaen"/>
          <w:sz w:val="20"/>
          <w:szCs w:val="20"/>
          <w:lang w:val="af-ZA"/>
        </w:rPr>
        <w:t>:</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Եթե</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մասնակցի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գերազանցում</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գինը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հայտի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ապահովման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չափը</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հավասար</w:t>
      </w:r>
      <w:proofErr w:type="spellEnd"/>
      <w:r w:rsidRPr="0093002B">
        <w:rPr>
          <w:rFonts w:ascii="GHEA Grapalat" w:hAnsi="GHEA Grapalat" w:cs="Sylfaen"/>
          <w:bCs/>
          <w:sz w:val="20"/>
          <w:szCs w:val="20"/>
          <w:lang w:val="af-ZA"/>
        </w:rPr>
        <w:t xml:space="preserve"> </w:t>
      </w:r>
      <w:r w:rsidRPr="0093002B">
        <w:rPr>
          <w:rFonts w:ascii="GHEA Grapalat" w:hAnsi="GHEA Grapalat" w:cs="Sylfaen"/>
          <w:bCs/>
          <w:sz w:val="20"/>
          <w:szCs w:val="20"/>
        </w:rPr>
        <w:t>է</w:t>
      </w:r>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գնային</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առաջարկի</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հինգ</w:t>
      </w:r>
      <w:proofErr w:type="spellEnd"/>
      <w:r w:rsidRPr="0093002B">
        <w:rPr>
          <w:rFonts w:ascii="GHEA Grapalat" w:hAnsi="GHEA Grapalat" w:cs="Sylfaen"/>
          <w:bCs/>
          <w:sz w:val="20"/>
          <w:szCs w:val="20"/>
          <w:lang w:val="af-ZA"/>
        </w:rPr>
        <w:t xml:space="preserve"> </w:t>
      </w:r>
      <w:proofErr w:type="spellStart"/>
      <w:r w:rsidRPr="0093002B">
        <w:rPr>
          <w:rFonts w:ascii="GHEA Grapalat" w:hAnsi="GHEA Grapalat" w:cs="Sylfaen"/>
          <w:bCs/>
          <w:sz w:val="20"/>
          <w:szCs w:val="20"/>
        </w:rPr>
        <w:t>տոկոսին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Ընդ</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որում</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եթե</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մասնակիցը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ապահովումը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ներկայացրել</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սույն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կետով</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սահմանված</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չափից</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ավելի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ապա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հայտը</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համարվում</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է</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հրավերի</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պահանջներին</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բավարարող</w:t>
      </w:r>
      <w:proofErr w:type="spellEnd"/>
      <w:r w:rsidRPr="0093002B">
        <w:rPr>
          <w:rFonts w:ascii="GHEA Grapalat" w:hAnsi="GHEA Grapalat" w:cs="Sylfaen"/>
          <w:sz w:val="20"/>
          <w:szCs w:val="20"/>
          <w:lang w:val="af-ZA"/>
        </w:rPr>
        <w:t xml:space="preserve"> </w:t>
      </w:r>
      <w:r w:rsidRPr="0093002B">
        <w:rPr>
          <w:rFonts w:ascii="GHEA Grapalat" w:hAnsi="GHEA Grapalat" w:cs="Sylfaen"/>
          <w:sz w:val="20"/>
          <w:szCs w:val="20"/>
        </w:rPr>
        <w:t>և</w:t>
      </w:r>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ենթակա</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չէ</w:t>
      </w:r>
      <w:proofErr w:type="spellEnd"/>
      <w:r w:rsidRPr="0093002B">
        <w:rPr>
          <w:rFonts w:ascii="GHEA Grapalat" w:hAnsi="GHEA Grapalat" w:cs="Sylfaen"/>
          <w:sz w:val="20"/>
          <w:szCs w:val="20"/>
          <w:lang w:val="af-ZA"/>
        </w:rPr>
        <w:t xml:space="preserve"> </w:t>
      </w:r>
      <w:proofErr w:type="spellStart"/>
      <w:r w:rsidRPr="0093002B">
        <w:rPr>
          <w:rFonts w:ascii="GHEA Grapalat" w:hAnsi="GHEA Grapalat" w:cs="Sylfaen"/>
          <w:sz w:val="20"/>
          <w:szCs w:val="20"/>
        </w:rPr>
        <w:t>մերժման</w:t>
      </w:r>
      <w:proofErr w:type="spellEnd"/>
      <w:r w:rsidRPr="0093002B">
        <w:rPr>
          <w:rFonts w:ascii="GHEA Grapalat" w:hAnsi="GHEA Grapalat" w:cs="Sylfaen"/>
          <w:sz w:val="20"/>
          <w:szCs w:val="20"/>
          <w:lang w:val="af-ZA"/>
        </w:rPr>
        <w:t>:</w:t>
      </w:r>
    </w:p>
    <w:p w14:paraId="65045F87" w14:textId="77777777" w:rsidR="00546CFA" w:rsidRPr="0093002B" w:rsidRDefault="00546CFA" w:rsidP="00546CFA">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փոխանցվի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Կենտրոնական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գանձապետարանում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Pr="0093002B">
        <w:rPr>
          <w:rFonts w:ascii="GHEA Grapalat" w:hAnsi="GHEA Grapalat"/>
          <w:lang w:val="af-ZA"/>
        </w:rPr>
        <w:t>«</w:t>
      </w:r>
      <w:r w:rsidRPr="0093002B">
        <w:rPr>
          <w:rFonts w:ascii="GHEA Grapalat" w:hAnsi="GHEA Grapalat"/>
          <w:sz w:val="20"/>
          <w:szCs w:val="20"/>
          <w:lang w:val="af-ZA"/>
        </w:rPr>
        <w:t>900008000466</w:t>
      </w:r>
      <w:r w:rsidRPr="0093002B">
        <w:rPr>
          <w:rFonts w:ascii="GHEA Grapalat" w:hAnsi="GHEA Grapalat"/>
          <w:lang w:val="af-ZA"/>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ներկայացրած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մասնակցին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7.3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ժամկետն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ավարտվելուն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արդյունքները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բողոքարկված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Բողոքի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չկայացած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հայտարարելու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անփոփոխ</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թողնելու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օրինական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w:t>
      </w:r>
    </w:p>
    <w:p w14:paraId="73D1B3E7" w14:textId="77777777" w:rsidR="00546CFA" w:rsidRDefault="00546CFA" w:rsidP="00546CFA">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Pr="0093002B">
        <w:rPr>
          <w:rStyle w:val="FootnoteReference"/>
          <w:rFonts w:ascii="GHEA Grapalat" w:hAnsi="GHEA Grapalat"/>
          <w:sz w:val="20"/>
          <w:szCs w:val="20"/>
          <w:lang w:val="hy-AM"/>
        </w:rPr>
        <w:footnoteReference w:id="6"/>
      </w:r>
    </w:p>
    <w:p w14:paraId="4EEF9A68" w14:textId="77777777" w:rsidR="00546CFA" w:rsidRPr="008138E0" w:rsidRDefault="00546CFA" w:rsidP="00546CFA">
      <w:pPr>
        <w:shd w:val="clear" w:color="auto" w:fill="FFFFFF"/>
        <w:ind w:firstLine="375"/>
        <w:jc w:val="both"/>
        <w:rPr>
          <w:rFonts w:ascii="GHEA Grapalat" w:hAnsi="GHEA Grapalat" w:cs="Sylfaen"/>
          <w:sz w:val="20"/>
          <w:lang w:val="hy-AM"/>
        </w:rPr>
      </w:pPr>
      <w:bookmarkStart w:id="7"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59035A6D"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0B0EED9" w14:textId="77777777" w:rsidR="00546CFA" w:rsidRPr="008138E0" w:rsidRDefault="00546CFA" w:rsidP="00546CFA">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7"/>
    <w:p w14:paraId="4EC7E036"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cs="Sylfaen"/>
          <w:sz w:val="20"/>
          <w:szCs w:val="20"/>
          <w:lang w:val="af-ZA"/>
        </w:rPr>
        <w:t xml:space="preserve">7.2 </w:t>
      </w:r>
      <w:r w:rsidRPr="0093002B">
        <w:rPr>
          <w:rFonts w:ascii="GHEA Grapalat" w:hAnsi="GHEA Grapalat"/>
          <w:sz w:val="20"/>
          <w:szCs w:val="20"/>
          <w:lang w:val="hy-AM"/>
        </w:rPr>
        <w:t>Գնման</w:t>
      </w:r>
      <w:r w:rsidRPr="0093002B">
        <w:rPr>
          <w:rFonts w:ascii="GHEA Grapalat" w:hAnsi="GHEA Grapalat"/>
          <w:sz w:val="20"/>
          <w:szCs w:val="20"/>
          <w:lang w:val="af-ZA"/>
        </w:rPr>
        <w:t xml:space="preserve"> </w:t>
      </w:r>
      <w:r w:rsidRPr="0093002B">
        <w:rPr>
          <w:rFonts w:ascii="GHEA Grapalat" w:hAnsi="GHEA Grapalat"/>
          <w:sz w:val="20"/>
          <w:szCs w:val="20"/>
          <w:lang w:val="hy-AM"/>
        </w:rPr>
        <w:t>ընթացակարգը</w:t>
      </w:r>
      <w:r w:rsidRPr="0093002B">
        <w:rPr>
          <w:rFonts w:ascii="GHEA Grapalat" w:hAnsi="GHEA Grapalat"/>
          <w:sz w:val="20"/>
          <w:szCs w:val="20"/>
          <w:lang w:val="af-ZA"/>
        </w:rPr>
        <w:t xml:space="preserve"> </w:t>
      </w:r>
      <w:r w:rsidRPr="0093002B">
        <w:rPr>
          <w:rFonts w:ascii="GHEA Grapalat" w:hAnsi="GHEA Grapalat"/>
          <w:sz w:val="20"/>
          <w:szCs w:val="20"/>
          <w:lang w:val="hy-AM"/>
        </w:rPr>
        <w:t>չափաբաժիններով</w:t>
      </w:r>
      <w:r w:rsidRPr="0093002B">
        <w:rPr>
          <w:rFonts w:ascii="GHEA Grapalat" w:hAnsi="GHEA Grapalat"/>
          <w:sz w:val="20"/>
          <w:szCs w:val="20"/>
          <w:lang w:val="af-ZA"/>
        </w:rPr>
        <w:t xml:space="preserve"> </w:t>
      </w:r>
      <w:r w:rsidRPr="0093002B">
        <w:rPr>
          <w:rFonts w:ascii="GHEA Grapalat" w:hAnsi="GHEA Grapalat"/>
          <w:sz w:val="20"/>
          <w:szCs w:val="20"/>
          <w:lang w:val="hy-AM"/>
        </w:rPr>
        <w:t>կազմակերպվելու</w:t>
      </w:r>
      <w:r w:rsidRPr="0093002B">
        <w:rPr>
          <w:rFonts w:ascii="GHEA Grapalat" w:hAnsi="GHEA Grapalat"/>
          <w:sz w:val="20"/>
          <w:szCs w:val="20"/>
          <w:lang w:val="af-ZA"/>
        </w:rPr>
        <w:t xml:space="preserve"> </w:t>
      </w:r>
      <w:r w:rsidRPr="0093002B">
        <w:rPr>
          <w:rFonts w:ascii="GHEA Grapalat" w:hAnsi="GHEA Grapalat"/>
          <w:sz w:val="20"/>
          <w:szCs w:val="20"/>
          <w:lang w:val="hy-AM"/>
        </w:rPr>
        <w:t>դեպքում</w:t>
      </w:r>
      <w:r w:rsidRPr="0093002B">
        <w:rPr>
          <w:rFonts w:ascii="GHEA Grapalat" w:hAnsi="GHEA Grapalat"/>
          <w:sz w:val="20"/>
          <w:szCs w:val="20"/>
          <w:lang w:val="af-ZA"/>
        </w:rPr>
        <w:t xml:space="preserve">, </w:t>
      </w:r>
      <w:r w:rsidRPr="0093002B">
        <w:rPr>
          <w:rFonts w:ascii="GHEA Grapalat" w:hAnsi="GHEA Grapalat"/>
          <w:sz w:val="20"/>
          <w:szCs w:val="20"/>
          <w:lang w:val="hy-AM"/>
        </w:rPr>
        <w:t>եթե</w:t>
      </w:r>
      <w:r w:rsidRPr="0093002B">
        <w:rPr>
          <w:rFonts w:ascii="GHEA Grapalat" w:hAnsi="GHEA Grapalat"/>
          <w:sz w:val="20"/>
          <w:szCs w:val="20"/>
          <w:lang w:val="af-ZA"/>
        </w:rPr>
        <w:t>`</w:t>
      </w:r>
      <w:r w:rsidRPr="0093002B" w:rsidDel="00712311">
        <w:rPr>
          <w:rFonts w:ascii="GHEA Grapalat" w:hAnsi="GHEA Grapalat"/>
          <w:sz w:val="20"/>
          <w:szCs w:val="20"/>
          <w:lang w:val="af-ZA"/>
        </w:rPr>
        <w:t xml:space="preserve"> </w:t>
      </w:r>
      <w:r w:rsidRPr="0093002B">
        <w:rPr>
          <w:rFonts w:ascii="GHEA Grapalat" w:hAnsi="GHEA Grapalat"/>
          <w:sz w:val="20"/>
          <w:szCs w:val="20"/>
          <w:lang w:val="af-ZA"/>
        </w:rPr>
        <w:t xml:space="preserve"> </w:t>
      </w:r>
    </w:p>
    <w:p w14:paraId="64F14850" w14:textId="77777777" w:rsidR="00546CFA" w:rsidRPr="0093002B" w:rsidRDefault="00546CFA" w:rsidP="00546CFA">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մասնակիցը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հաշվարկվում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գնման գների</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գները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գերազանցելու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գնային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առաջարկների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հանրագումարի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նկատմամբ</w:t>
      </w:r>
      <w:proofErr w:type="spellEnd"/>
      <w:r w:rsidRPr="0093002B">
        <w:rPr>
          <w:rFonts w:ascii="GHEA Grapalat" w:hAnsi="GHEA Grapalat"/>
          <w:sz w:val="20"/>
          <w:szCs w:val="20"/>
        </w:rPr>
        <w:t>՝</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առնելով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Կարգի</w:t>
      </w:r>
      <w:proofErr w:type="spellEnd"/>
      <w:r w:rsidRPr="0093002B">
        <w:rPr>
          <w:rFonts w:ascii="GHEA Grapalat" w:hAnsi="GHEA Grapalat"/>
          <w:sz w:val="20"/>
          <w:szCs w:val="20"/>
          <w:lang w:val="af-ZA"/>
        </w:rPr>
        <w:t xml:space="preserve"> 32-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ենթակետի</w:t>
      </w:r>
      <w:proofErr w:type="spellEnd"/>
      <w:r w:rsidRPr="0093002B">
        <w:rPr>
          <w:rFonts w:ascii="GHEA Grapalat" w:hAnsi="GHEA Grapalat"/>
          <w:sz w:val="20"/>
          <w:szCs w:val="20"/>
          <w:lang w:val="af-ZA"/>
        </w:rPr>
        <w:t xml:space="preserve"> «</w:t>
      </w:r>
      <w:r w:rsidRPr="0093002B">
        <w:rPr>
          <w:rFonts w:ascii="GHEA Grapalat" w:hAnsi="GHEA Grapalat"/>
          <w:sz w:val="20"/>
          <w:szCs w:val="20"/>
          <w:lang w:val="hy-AM"/>
        </w:rPr>
        <w:t>ե</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պարբերության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hy-AM"/>
        </w:rPr>
        <w:t>:</w:t>
      </w:r>
    </w:p>
    <w:p w14:paraId="177016F5" w14:textId="77777777" w:rsidR="00546CFA" w:rsidRPr="0093002B" w:rsidRDefault="00546CFA" w:rsidP="00546CFA">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Pr="0093002B">
        <w:rPr>
          <w:rFonts w:ascii="GHEA Grapalat" w:hAnsi="GHEA Grapalat" w:cs="Sylfaen"/>
          <w:sz w:val="20"/>
          <w:lang w:val="hy-AM"/>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 xml:space="preserve"> </w:t>
      </w:r>
      <w:r w:rsidRPr="0093002B">
        <w:rPr>
          <w:rFonts w:ascii="GHEA Grapalat" w:hAnsi="GHEA Grapalat" w:cs="Sylfaen"/>
          <w:sz w:val="20"/>
          <w:lang w:val="ru-RU"/>
        </w:rPr>
        <w:t>որևէ</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մասով</w:t>
      </w:r>
      <w:r w:rsidRPr="0093002B">
        <w:rPr>
          <w:rFonts w:ascii="GHEA Grapalat" w:hAnsi="GHEA Grapalat" w:cs="Sylfaen"/>
          <w:sz w:val="20"/>
          <w:lang w:val="af-ZA"/>
        </w:rPr>
        <w:t xml:space="preserve">, </w:t>
      </w:r>
      <w:r w:rsidRPr="0093002B">
        <w:rPr>
          <w:rFonts w:ascii="GHEA Grapalat" w:hAnsi="GHEA Grapalat" w:cs="Sylfaen"/>
          <w:sz w:val="20"/>
          <w:lang w:val="ru-RU"/>
        </w:rPr>
        <w:t>ապա</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վճարվում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միայն</w:t>
      </w:r>
      <w:r w:rsidRPr="0093002B">
        <w:rPr>
          <w:rFonts w:ascii="GHEA Grapalat" w:hAnsi="GHEA Grapalat" w:cs="Sylfaen"/>
          <w:sz w:val="20"/>
          <w:lang w:val="af-ZA"/>
        </w:rPr>
        <w:t xml:space="preserve"> </w:t>
      </w:r>
      <w:r w:rsidRPr="0093002B">
        <w:rPr>
          <w:rFonts w:ascii="GHEA Grapalat" w:hAnsi="GHEA Grapalat" w:cs="Sylfaen"/>
          <w:sz w:val="20"/>
          <w:lang w:val="ru-RU"/>
        </w:rPr>
        <w:t>այդ</w:t>
      </w:r>
      <w:r w:rsidRPr="0093002B">
        <w:rPr>
          <w:rFonts w:ascii="GHEA Grapalat" w:hAnsi="GHEA Grapalat" w:cs="Sylfaen"/>
          <w:sz w:val="20"/>
          <w:lang w:val="af-ZA"/>
        </w:rPr>
        <w:t xml:space="preserve"> </w:t>
      </w:r>
      <w:r w:rsidRPr="0093002B">
        <w:rPr>
          <w:rFonts w:ascii="GHEA Grapalat" w:hAnsi="GHEA Grapalat" w:cs="Sylfaen"/>
          <w:sz w:val="20"/>
          <w:lang w:val="ru-RU"/>
        </w:rPr>
        <w:t>չափաբաժնի</w:t>
      </w:r>
      <w:r w:rsidRPr="0093002B">
        <w:rPr>
          <w:rFonts w:ascii="GHEA Grapalat" w:hAnsi="GHEA Grapalat" w:cs="Sylfaen"/>
          <w:sz w:val="20"/>
          <w:lang w:val="af-ZA"/>
        </w:rPr>
        <w:t xml:space="preserve"> </w:t>
      </w:r>
      <w:r w:rsidRPr="0093002B">
        <w:rPr>
          <w:rFonts w:ascii="GHEA Grapalat" w:hAnsi="GHEA Grapalat" w:cs="Sylfaen"/>
          <w:sz w:val="20"/>
          <w:lang w:val="ru-RU"/>
        </w:rPr>
        <w:t>նկատմամբ</w:t>
      </w:r>
      <w:r w:rsidRPr="0093002B">
        <w:rPr>
          <w:rFonts w:ascii="GHEA Grapalat" w:hAnsi="GHEA Grapalat" w:cs="Sylfaen"/>
          <w:sz w:val="20"/>
          <w:lang w:val="af-ZA"/>
        </w:rPr>
        <w:t xml:space="preserve"> </w:t>
      </w:r>
      <w:r w:rsidRPr="0093002B">
        <w:rPr>
          <w:rFonts w:ascii="GHEA Grapalat" w:hAnsi="GHEA Grapalat" w:cs="Sylfaen"/>
          <w:sz w:val="20"/>
          <w:lang w:val="ru-RU"/>
        </w:rPr>
        <w:t>հաշվարկված</w:t>
      </w:r>
      <w:r w:rsidRPr="0093002B">
        <w:rPr>
          <w:rFonts w:ascii="GHEA Grapalat" w:hAnsi="GHEA Grapalat" w:cs="Sylfaen"/>
          <w:sz w:val="20"/>
          <w:lang w:val="af-ZA"/>
        </w:rPr>
        <w:t xml:space="preserve"> </w:t>
      </w:r>
      <w:r w:rsidRPr="0093002B">
        <w:rPr>
          <w:rFonts w:ascii="GHEA Grapalat" w:hAnsi="GHEA Grapalat" w:cs="Sylfaen"/>
          <w:sz w:val="20"/>
          <w:lang w:val="ru-RU"/>
        </w:rPr>
        <w:t>ապահովման</w:t>
      </w:r>
      <w:r w:rsidRPr="0093002B">
        <w:rPr>
          <w:rFonts w:ascii="GHEA Grapalat" w:hAnsi="GHEA Grapalat" w:cs="Sylfaen"/>
          <w:sz w:val="20"/>
          <w:lang w:val="af-ZA"/>
        </w:rPr>
        <w:t xml:space="preserve"> </w:t>
      </w:r>
      <w:r w:rsidRPr="0093002B">
        <w:rPr>
          <w:rFonts w:ascii="GHEA Grapalat" w:hAnsi="GHEA Grapalat" w:cs="Sylfaen"/>
          <w:sz w:val="20"/>
          <w:lang w:val="ru-RU"/>
        </w:rPr>
        <w:t>չափով</w:t>
      </w:r>
      <w:r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Pr="0093002B">
        <w:rPr>
          <w:rStyle w:val="FootnoteReference"/>
          <w:rFonts w:ascii="GHEA Grapalat" w:hAnsi="GHEA Grapalat"/>
          <w:sz w:val="20"/>
          <w:szCs w:val="20"/>
          <w:lang w:val="af-ZA"/>
        </w:rPr>
        <w:footnoteReference w:id="7"/>
      </w:r>
    </w:p>
    <w:p w14:paraId="422D6C14"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7.3 </w:t>
      </w:r>
      <w:r w:rsidRPr="0093002B">
        <w:rPr>
          <w:rFonts w:ascii="GHEA Grapalat" w:hAnsi="GHEA Grapalat" w:cs="Sylfaen"/>
          <w:sz w:val="20"/>
          <w:lang w:val="ru-RU"/>
        </w:rPr>
        <w:t>Մասնակիցը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վճարում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հայտի</w:t>
      </w:r>
      <w:r w:rsidRPr="0093002B">
        <w:rPr>
          <w:rFonts w:ascii="GHEA Grapalat" w:hAnsi="GHEA Grapalat" w:cs="Sylfaen"/>
          <w:sz w:val="20"/>
          <w:lang w:val="af-ZA"/>
        </w:rPr>
        <w:t xml:space="preserve"> </w:t>
      </w:r>
      <w:r w:rsidRPr="0093002B">
        <w:rPr>
          <w:rFonts w:ascii="GHEA Grapalat" w:hAnsi="GHEA Grapalat" w:cs="Sylfaen"/>
          <w:sz w:val="20"/>
          <w:lang w:val="ru-RU"/>
        </w:rPr>
        <w:t>ապահովումը</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 xml:space="preserve"> </w:t>
      </w:r>
      <w:r w:rsidRPr="0093002B">
        <w:rPr>
          <w:rFonts w:ascii="GHEA Grapalat" w:hAnsi="GHEA Grapalat" w:cs="Sylfaen"/>
          <w:sz w:val="20"/>
          <w:lang w:val="ru-RU"/>
        </w:rPr>
        <w:t>նա</w:t>
      </w:r>
      <w:r w:rsidRPr="0093002B">
        <w:rPr>
          <w:rFonts w:ascii="GHEA Grapalat" w:hAnsi="GHEA Grapalat" w:cs="Sylfaen"/>
          <w:sz w:val="20"/>
          <w:lang w:val="af-ZA"/>
        </w:rPr>
        <w:t>`</w:t>
      </w:r>
    </w:p>
    <w:p w14:paraId="63980225" w14:textId="77777777" w:rsidR="00546CFA" w:rsidRPr="0093002B" w:rsidRDefault="00546CFA" w:rsidP="00546CFA">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59973F33" w14:textId="77777777" w:rsidR="00546CFA" w:rsidRPr="00C13D25"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1A6067BD" w14:textId="4FABA56B" w:rsidR="00546CFA" w:rsidRPr="00C13D25" w:rsidRDefault="00546CFA" w:rsidP="00546CFA">
      <w:pPr>
        <w:ind w:firstLine="567"/>
        <w:jc w:val="both"/>
        <w:rPr>
          <w:rFonts w:ascii="GHEA Grapalat" w:hAnsi="GHEA Grapalat" w:cs="Sylfaen"/>
          <w:sz w:val="20"/>
          <w:szCs w:val="20"/>
          <w:lang w:val="af-ZA"/>
        </w:rPr>
      </w:pPr>
      <w:r w:rsidRPr="00C13D25">
        <w:rPr>
          <w:rFonts w:ascii="GHEA Grapalat" w:hAnsi="GHEA Grapalat"/>
          <w:sz w:val="20"/>
          <w:lang w:val="af-ZA"/>
        </w:rPr>
        <w:lastRenderedPageBreak/>
        <w:t>7.4</w:t>
      </w:r>
      <w:r w:rsidRPr="00C13D25">
        <w:rPr>
          <w:rFonts w:ascii="GHEA Grapalat" w:hAnsi="GHEA Grapalat"/>
          <w:sz w:val="20"/>
          <w:lang w:val="af-ZA"/>
        </w:rPr>
        <w:tab/>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w:t>
      </w:r>
      <w:proofErr w:type="spellStart"/>
      <w:r w:rsidRPr="00C13D25">
        <w:rPr>
          <w:rFonts w:ascii="GHEA Grapalat" w:hAnsi="GHEA Grapalat" w:cs="Sylfaen"/>
          <w:sz w:val="20"/>
        </w:rPr>
        <w:t>ումը</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պետք</w:t>
      </w:r>
      <w:proofErr w:type="spellEnd"/>
      <w:r w:rsidRPr="00C13D25">
        <w:rPr>
          <w:rFonts w:ascii="GHEA Grapalat" w:hAnsi="GHEA Grapalat" w:cs="Sylfaen"/>
          <w:sz w:val="20"/>
          <w:lang w:val="af-ZA"/>
        </w:rPr>
        <w:t xml:space="preserve"> </w:t>
      </w:r>
      <w:r w:rsidRPr="00C13D25">
        <w:rPr>
          <w:rFonts w:ascii="GHEA Grapalat" w:hAnsi="GHEA Grapalat" w:cs="Sylfaen"/>
          <w:sz w:val="20"/>
        </w:rPr>
        <w:t>է</w:t>
      </w:r>
      <w:r w:rsidRPr="00C13D25">
        <w:rPr>
          <w:rFonts w:ascii="GHEA Grapalat" w:hAnsi="GHEA Grapalat" w:cs="Sylfaen"/>
          <w:sz w:val="20"/>
          <w:lang w:val="af-ZA"/>
        </w:rPr>
        <w:t xml:space="preserve"> </w:t>
      </w:r>
      <w:proofErr w:type="spellStart"/>
      <w:r w:rsidRPr="00C13D25">
        <w:rPr>
          <w:rFonts w:ascii="GHEA Grapalat" w:hAnsi="GHEA Grapalat" w:cs="Sylfaen"/>
          <w:sz w:val="20"/>
        </w:rPr>
        <w:t>վավեր</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լինի</w:t>
      </w:r>
      <w:proofErr w:type="spellEnd"/>
      <w:r w:rsidRPr="00C13D25">
        <w:rPr>
          <w:rFonts w:ascii="GHEA Grapalat" w:hAnsi="GHEA Grapalat" w:cs="Sylfaen"/>
          <w:sz w:val="20"/>
          <w:lang w:val="af-ZA"/>
        </w:rPr>
        <w:t xml:space="preserve"> </w:t>
      </w:r>
      <w:r w:rsidRPr="00C13D25">
        <w:rPr>
          <w:rFonts w:ascii="GHEA Grapalat" w:hAnsi="GHEA Grapalat" w:cs="Sylfaen"/>
          <w:sz w:val="20"/>
          <w:lang w:val="hy-AM"/>
        </w:rPr>
        <w:t xml:space="preserve"> հայտերի ներկայացման վերջնաժամկետը</w:t>
      </w:r>
      <w:r w:rsidRPr="00C13D25">
        <w:rPr>
          <w:rFonts w:ascii="GHEA Grapalat" w:hAnsi="GHEA Grapalat" w:cs="Sylfaen"/>
          <w:sz w:val="20"/>
          <w:lang w:val="af-ZA"/>
        </w:rPr>
        <w:t xml:space="preserve"> </w:t>
      </w:r>
      <w:r w:rsidRPr="00C13D25">
        <w:rPr>
          <w:rFonts w:ascii="GHEA Grapalat" w:hAnsi="GHEA Grapalat" w:cs="Sylfaen"/>
          <w:sz w:val="20"/>
          <w:lang w:val="hy-AM"/>
        </w:rPr>
        <w:t xml:space="preserve">լրանալու </w:t>
      </w:r>
      <w:proofErr w:type="spellStart"/>
      <w:r w:rsidRPr="00C13D25">
        <w:rPr>
          <w:rFonts w:ascii="GHEA Grapalat" w:hAnsi="GHEA Grapalat" w:cs="Sylfaen"/>
          <w:sz w:val="20"/>
        </w:rPr>
        <w:t>օրվանից</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հաշված</w:t>
      </w:r>
      <w:proofErr w:type="spellEnd"/>
      <w:r w:rsidRPr="00C13D25">
        <w:rPr>
          <w:rFonts w:ascii="GHEA Grapalat" w:hAnsi="GHEA Grapalat" w:cs="Sylfaen"/>
          <w:sz w:val="20"/>
          <w:lang w:val="af-ZA"/>
        </w:rPr>
        <w:t xml:space="preserve"> </w:t>
      </w:r>
      <w:r w:rsidRPr="00546CFA">
        <w:rPr>
          <w:rFonts w:ascii="GHEA Grapalat" w:hAnsi="GHEA Grapalat" w:cs="Sylfaen"/>
          <w:b/>
          <w:bCs/>
          <w:iCs/>
          <w:sz w:val="20"/>
          <w:szCs w:val="20"/>
          <w:lang w:val="hy-AM"/>
        </w:rPr>
        <w:t>90 (իննսուն) աշխատանքային օր</w:t>
      </w:r>
      <w:r w:rsidRPr="00546CFA">
        <w:rPr>
          <w:rFonts w:ascii="GHEA Grapalat" w:hAnsi="GHEA Grapalat" w:cs="Sylfaen"/>
          <w:i/>
          <w:sz w:val="20"/>
          <w:szCs w:val="20"/>
          <w:lang w:val="hy-AM"/>
        </w:rPr>
        <w:t xml:space="preserve"> </w:t>
      </w:r>
      <w:r w:rsidRPr="00546CFA">
        <w:rPr>
          <w:rFonts w:ascii="GHEA Grapalat" w:hAnsi="GHEA Grapalat" w:cs="Sylfaen"/>
          <w:b/>
          <w:bCs/>
          <w:szCs w:val="32"/>
          <w:lang w:val="af-ZA"/>
        </w:rPr>
        <w:t xml:space="preserve"> </w:t>
      </w:r>
      <w:proofErr w:type="spellStart"/>
      <w:r w:rsidRPr="00C13D25">
        <w:rPr>
          <w:rFonts w:ascii="GHEA Grapalat" w:hAnsi="GHEA Grapalat" w:cs="Sylfaen"/>
          <w:sz w:val="20"/>
        </w:rPr>
        <w:t>աշխատանքային</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օր</w:t>
      </w:r>
      <w:proofErr w:type="spellEnd"/>
      <w:r w:rsidRPr="00C13D25">
        <w:rPr>
          <w:rFonts w:ascii="GHEA Grapalat" w:hAnsi="GHEA Grapalat"/>
          <w:sz w:val="20"/>
          <w:szCs w:val="20"/>
          <w:lang w:val="af-ZA"/>
        </w:rPr>
        <w:t>:</w:t>
      </w:r>
      <w:r w:rsidRPr="00C13D25">
        <w:rPr>
          <w:rStyle w:val="FootnoteReference"/>
          <w:rFonts w:ascii="GHEA Grapalat" w:hAnsi="GHEA Grapalat"/>
          <w:sz w:val="20"/>
          <w:szCs w:val="20"/>
          <w:lang w:val="af-ZA"/>
        </w:rPr>
        <w:footnoteReference w:id="8"/>
      </w:r>
      <w:r w:rsidRPr="00C13D25">
        <w:rPr>
          <w:rFonts w:ascii="GHEA Grapalat" w:hAnsi="GHEA Grapalat"/>
          <w:sz w:val="20"/>
          <w:szCs w:val="20"/>
          <w:lang w:val="af-ZA"/>
        </w:rPr>
        <w:t xml:space="preserve"> </w:t>
      </w:r>
    </w:p>
    <w:p w14:paraId="7F7879D3" w14:textId="77777777" w:rsidR="00546CFA" w:rsidRPr="00890956" w:rsidRDefault="00546CFA" w:rsidP="00546CFA">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BE68E62" w14:textId="77777777" w:rsidR="00546CFA" w:rsidRPr="0093002B" w:rsidRDefault="00546CFA" w:rsidP="00546CFA">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1B0A9177"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0B48DD">
        <w:rPr>
          <w:rFonts w:ascii="GHEA Grapalat" w:hAnsi="GHEA Grapalat"/>
          <w:b/>
        </w:rPr>
        <w:t xml:space="preserve">մինչև </w:t>
      </w:r>
      <w:r w:rsidR="007E6027">
        <w:rPr>
          <w:rFonts w:ascii="GHEA Grapalat" w:hAnsi="GHEA Grapalat"/>
          <w:b/>
        </w:rPr>
        <w:t xml:space="preserve">2024 թվականի </w:t>
      </w:r>
      <w:r w:rsidR="0081381F">
        <w:rPr>
          <w:rFonts w:ascii="GHEA Grapalat" w:hAnsi="GHEA Grapalat"/>
          <w:b/>
        </w:rPr>
        <w:t>ապրիլի</w:t>
      </w:r>
      <w:r w:rsidR="007E6027">
        <w:rPr>
          <w:rFonts w:ascii="GHEA Grapalat" w:hAnsi="GHEA Grapalat"/>
          <w:b/>
        </w:rPr>
        <w:t xml:space="preserve"> </w:t>
      </w:r>
      <w:r w:rsidR="005157CB">
        <w:rPr>
          <w:rFonts w:ascii="GHEA Grapalat" w:hAnsi="GHEA Grapalat"/>
          <w:b/>
        </w:rPr>
        <w:t>5</w:t>
      </w:r>
      <w:r w:rsidR="0007287D" w:rsidRPr="0018744E">
        <w:rPr>
          <w:rFonts w:ascii="GHEA Grapalat" w:hAnsi="GHEA Grapalat"/>
          <w:b/>
          <w:lang w:val="hy-AM"/>
        </w:rPr>
        <w:t>-</w:t>
      </w:r>
      <w:r w:rsidR="00015FE1">
        <w:rPr>
          <w:rFonts w:ascii="GHEA Grapalat" w:hAnsi="GHEA Grapalat"/>
          <w:b/>
          <w:lang w:val="hy-AM"/>
        </w:rPr>
        <w:t>ին</w:t>
      </w:r>
      <w:r w:rsidR="0007287D" w:rsidRPr="0018744E">
        <w:rPr>
          <w:rFonts w:ascii="GHEA Grapalat" w:hAnsi="GHEA Grapalat"/>
          <w:b/>
          <w:lang w:val="hy-AM"/>
        </w:rPr>
        <w:t xml:space="preserve">, ժամը </w:t>
      </w:r>
      <w:r w:rsidR="002B3ECF">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w:t>
      </w:r>
      <w:r w:rsidR="00047327" w:rsidRPr="00F6799D">
        <w:rPr>
          <w:rFonts w:ascii="GHEA Grapalat" w:hAnsi="GHEA Grapalat" w:cs="Sylfaen"/>
          <w:sz w:val="20"/>
          <w:szCs w:val="24"/>
          <w:lang w:val="af-ZA" w:eastAsia="en-US"/>
        </w:rPr>
        <w:lastRenderedPageBreak/>
        <w:t xml:space="preserve">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361F251D"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71B74CE8" w14:textId="77777777" w:rsidR="005E1CC2" w:rsidRPr="00890956" w:rsidRDefault="005E1CC2" w:rsidP="005E1CC2">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lastRenderedPageBreak/>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39EA7FB9"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proofErr w:type="spellStart"/>
      <w:r w:rsidR="003D7ACC" w:rsidRPr="00F26AB3">
        <w:rPr>
          <w:rFonts w:ascii="GHEA Grapalat" w:hAnsi="GHEA Grapalat" w:cs="Sylfaen"/>
          <w:sz w:val="20"/>
        </w:rPr>
        <w:t>լիազորված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մարմնի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ցուցակում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ներառելու</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համար</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սահմանված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քառասունօրյա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ժամկետը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լրանալը</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իսկ</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որոշումն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ստանալուն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հաջորդող</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քառասուներորդ</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օրվա</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դրությամբ</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մասնակցի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կողմից</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որոշման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բողոքարկման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վերաբերյալ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հարուցված</w:t>
      </w:r>
      <w:proofErr w:type="spellEnd"/>
      <w:r w:rsidR="003D7ACC" w:rsidRPr="0041068E">
        <w:rPr>
          <w:rFonts w:ascii="GHEA Grapalat" w:hAnsi="GHEA Grapalat" w:cs="Sylfaen"/>
          <w:sz w:val="20"/>
          <w:lang w:val="af-ZA"/>
        </w:rPr>
        <w:t xml:space="preserve"> </w:t>
      </w:r>
      <w:r w:rsidR="003D7ACC" w:rsidRPr="00F26AB3">
        <w:rPr>
          <w:rFonts w:ascii="GHEA Grapalat" w:hAnsi="GHEA Grapalat" w:cs="Sylfaen"/>
          <w:sz w:val="20"/>
        </w:rPr>
        <w:t>և</w:t>
      </w:r>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չավարտված</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առկայության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դեպքում</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ուշ</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քան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տվյալ</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գործով</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եզրափակիչ</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դատական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ակտն</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ուժի</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մեջ</w:t>
      </w:r>
      <w:proofErr w:type="spellEnd"/>
      <w:r w:rsidR="003D7ACC" w:rsidRPr="0041068E">
        <w:rPr>
          <w:rFonts w:ascii="GHEA Grapalat" w:hAnsi="GHEA Grapalat" w:cs="Sylfaen"/>
          <w:sz w:val="20"/>
          <w:lang w:val="af-ZA"/>
        </w:rPr>
        <w:t xml:space="preserve"> </w:t>
      </w:r>
      <w:proofErr w:type="spellStart"/>
      <w:r w:rsidR="003D7ACC" w:rsidRPr="00F26AB3">
        <w:rPr>
          <w:rFonts w:ascii="GHEA Grapalat" w:hAnsi="GHEA Grapalat" w:cs="Sylfaen"/>
          <w:sz w:val="20"/>
        </w:rPr>
        <w:t>մտնելը</w:t>
      </w:r>
      <w:proofErr w:type="spellEnd"/>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lastRenderedPageBreak/>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056A59">
        <w:rPr>
          <w:rFonts w:ascii="GHEA Grapalat" w:hAnsi="GHEA Grapalat" w:cs="Sylfaen"/>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lastRenderedPageBreak/>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BAC80D0"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գնի</w:t>
      </w:r>
      <w:r w:rsidR="0074145B" w:rsidRPr="005E79C4">
        <w:rPr>
          <w:rFonts w:ascii="GHEA Grapalat" w:hAnsi="GHEA Grapalat" w:cs="Sylfaen"/>
          <w:sz w:val="20"/>
          <w:lang w:val="af-ZA"/>
        </w:rPr>
        <w:t xml:space="preserve"> </w:t>
      </w:r>
      <w:r w:rsidR="00EC4497">
        <w:rPr>
          <w:rFonts w:ascii="GHEA Grapalat" w:hAnsi="GHEA Grapalat" w:cs="Sylfaen"/>
          <w:b/>
          <w:bCs/>
          <w:sz w:val="20"/>
          <w:lang w:val="hy-AM"/>
        </w:rPr>
        <w:t>15</w:t>
      </w:r>
      <w:r w:rsidR="00EC4497" w:rsidRPr="0069599B">
        <w:rPr>
          <w:rFonts w:ascii="GHEA Grapalat" w:hAnsi="GHEA Grapalat" w:cs="Sylfaen"/>
          <w:b/>
          <w:bCs/>
          <w:sz w:val="20"/>
          <w:lang w:val="hy-AM"/>
        </w:rPr>
        <w:t xml:space="preserve"> 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F96621">
        <w:rPr>
          <w:rFonts w:ascii="GHEA Grapalat" w:hAnsi="GHEA Grapalat" w:cs="Sylfaen"/>
          <w:sz w:val="20"/>
        </w:rPr>
        <w:t>Որակավորման</w:t>
      </w:r>
      <w:proofErr w:type="spellEnd"/>
      <w:r w:rsidR="00F96621" w:rsidRPr="005E79C4">
        <w:rPr>
          <w:rFonts w:ascii="GHEA Grapalat" w:hAnsi="GHEA Grapalat" w:cs="Sylfaen"/>
          <w:sz w:val="20"/>
          <w:lang w:val="af-ZA"/>
        </w:rPr>
        <w:t xml:space="preserve"> </w:t>
      </w:r>
      <w:proofErr w:type="spellStart"/>
      <w:r w:rsidR="00F96621">
        <w:rPr>
          <w:rFonts w:ascii="GHEA Grapalat" w:hAnsi="GHEA Grapalat" w:cs="Sylfaen"/>
          <w:sz w:val="20"/>
        </w:rPr>
        <w:t>ապահովումը</w:t>
      </w:r>
      <w:proofErr w:type="spellEnd"/>
      <w:r w:rsidR="00F96621" w:rsidRPr="00EE5DD1">
        <w:rPr>
          <w:rFonts w:ascii="GHEA Grapalat" w:hAnsi="GHEA Grapalat" w:cs="Sylfaen"/>
          <w:sz w:val="20"/>
          <w:lang w:val="af-ZA"/>
        </w:rPr>
        <w:t xml:space="preserve"> </w:t>
      </w:r>
      <w:proofErr w:type="spellStart"/>
      <w:r w:rsidR="00F96621" w:rsidRPr="009B7CEC">
        <w:rPr>
          <w:rFonts w:ascii="GHEA Grapalat" w:hAnsi="GHEA Grapalat" w:cs="Sylfaen"/>
          <w:sz w:val="20"/>
        </w:rPr>
        <w:t>ներկայացվում</w:t>
      </w:r>
      <w:proofErr w:type="spellEnd"/>
      <w:r w:rsidR="00F96621" w:rsidRPr="009B7CEC">
        <w:rPr>
          <w:rFonts w:ascii="GHEA Grapalat" w:hAnsi="GHEA Grapalat" w:cs="Sylfaen"/>
          <w:sz w:val="20"/>
          <w:lang w:val="af-ZA"/>
        </w:rPr>
        <w:t xml:space="preserve"> </w:t>
      </w:r>
      <w:r w:rsidR="00F96621" w:rsidRPr="009B7CEC">
        <w:rPr>
          <w:rFonts w:ascii="GHEA Grapalat" w:hAnsi="GHEA Grapalat" w:cs="Sylfaen"/>
          <w:sz w:val="20"/>
        </w:rPr>
        <w:t>է</w:t>
      </w:r>
      <w:r w:rsidR="00F96621"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բանկերի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կողմից</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տրամադրված</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երաշխիքների</w:t>
      </w:r>
      <w:proofErr w:type="spellEnd"/>
      <w:r w:rsidR="000212A8" w:rsidRPr="009B7CEC">
        <w:rPr>
          <w:rFonts w:ascii="GHEA Grapalat" w:hAnsi="GHEA Grapalat" w:cs="Sylfaen"/>
          <w:sz w:val="20"/>
          <w:lang w:val="af-ZA"/>
        </w:rPr>
        <w:t xml:space="preserve"> </w:t>
      </w:r>
      <w:proofErr w:type="spellStart"/>
      <w:r w:rsidR="000212A8" w:rsidRPr="009B7CEC">
        <w:rPr>
          <w:rFonts w:ascii="GHEA Grapalat" w:hAnsi="GHEA Grapalat" w:cs="Sylfaen"/>
          <w:sz w:val="20"/>
        </w:rPr>
        <w:t>ձևով</w:t>
      </w:r>
      <w:proofErr w:type="spellEnd"/>
      <w:r w:rsidR="00672968" w:rsidRPr="009B7CEC">
        <w:rPr>
          <w:rFonts w:ascii="GHEA Grapalat" w:hAnsi="GHEA Grapalat" w:cs="Sylfaen"/>
          <w:sz w:val="20"/>
          <w:lang w:val="hy-AM"/>
        </w:rPr>
        <w:t xml:space="preserve">, </w:t>
      </w:r>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բանկային</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երաշխիքի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կամ</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կանխիկ</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փողի</w:t>
      </w:r>
      <w:proofErr w:type="spellEnd"/>
      <w:r w:rsidR="00672968" w:rsidRPr="009B7CEC">
        <w:rPr>
          <w:rFonts w:ascii="GHEA Grapalat" w:hAnsi="GHEA Grapalat" w:cs="Sylfaen"/>
          <w:sz w:val="20"/>
          <w:lang w:val="af-ZA"/>
        </w:rPr>
        <w:t xml:space="preserve"> </w:t>
      </w:r>
      <w:proofErr w:type="spellStart"/>
      <w:r w:rsidR="00672968" w:rsidRPr="009B7CEC">
        <w:rPr>
          <w:rFonts w:ascii="GHEA Grapalat" w:hAnsi="GHEA Grapalat" w:cs="Sylfaen"/>
          <w:sz w:val="20"/>
        </w:rPr>
        <w:t>ձևով</w:t>
      </w:r>
      <w:proofErr w:type="spellEnd"/>
      <w:r w:rsidR="000212A8" w:rsidRPr="009B7CEC">
        <w:rPr>
          <w:rFonts w:ascii="GHEA Grapalat" w:hAnsi="GHEA Grapalat" w:cs="Sylfaen"/>
          <w:sz w:val="20"/>
        </w:rPr>
        <w:t>։</w:t>
      </w:r>
      <w:r w:rsidR="000212A8"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Ընդ</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որում</w:t>
      </w:r>
      <w:proofErr w:type="spellEnd"/>
      <w:r w:rsidR="00E76EDE" w:rsidRPr="009B7CEC">
        <w:rPr>
          <w:rFonts w:ascii="GHEA Grapalat" w:hAnsi="GHEA Grapalat" w:cs="Sylfaen"/>
          <w:sz w:val="20"/>
          <w:lang w:val="af-ZA"/>
        </w:rPr>
        <w:t xml:space="preserve"> </w:t>
      </w:r>
      <w:proofErr w:type="spellStart"/>
      <w:r w:rsidR="00E76EDE" w:rsidRPr="009B7CEC">
        <w:rPr>
          <w:rFonts w:ascii="GHEA Grapalat" w:hAnsi="GHEA Grapalat" w:cs="Sylfaen"/>
          <w:sz w:val="20"/>
        </w:rPr>
        <w:t>ապահովումը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պետք</w:t>
      </w:r>
      <w:proofErr w:type="spellEnd"/>
      <w:r w:rsidR="00DF68A6" w:rsidRPr="009B7CEC">
        <w:rPr>
          <w:rFonts w:ascii="GHEA Grapalat" w:hAnsi="GHEA Grapalat" w:cs="Sylfaen"/>
          <w:sz w:val="20"/>
          <w:lang w:val="af-ZA"/>
        </w:rPr>
        <w:t xml:space="preserve"> </w:t>
      </w:r>
      <w:r w:rsidR="00DF68A6" w:rsidRPr="009B7CEC">
        <w:rPr>
          <w:rFonts w:ascii="GHEA Grapalat" w:hAnsi="GHEA Grapalat" w:cs="Sylfaen"/>
          <w:sz w:val="20"/>
        </w:rPr>
        <w:t>է</w:t>
      </w:r>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վավեր</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լինի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առնվազն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մինչև</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պայմանագրի</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կատարման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lastRenderedPageBreak/>
        <w:t>արդյունքը</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պատվիրատուից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կողմից</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ամբողջական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ընդունվելու</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օրվան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հաջորդող</w:t>
      </w:r>
      <w:proofErr w:type="spellEnd"/>
      <w:r w:rsidR="00DF68A6" w:rsidRPr="009B7CEC">
        <w:rPr>
          <w:rFonts w:ascii="GHEA Grapalat" w:hAnsi="GHEA Grapalat" w:cs="Sylfaen"/>
          <w:sz w:val="20"/>
          <w:lang w:val="af-ZA"/>
        </w:rPr>
        <w:t xml:space="preserve"> </w:t>
      </w:r>
      <w:r w:rsidR="004958B3" w:rsidRPr="009B7CEC">
        <w:rPr>
          <w:rFonts w:ascii="GHEA Grapalat" w:hAnsi="GHEA Grapalat" w:cs="Sylfaen"/>
          <w:b/>
          <w:bCs/>
          <w:lang w:val="hy-AM"/>
        </w:rPr>
        <w:t xml:space="preserve"> </w:t>
      </w:r>
      <w:r w:rsidR="00056A59" w:rsidRPr="009B7CEC">
        <w:rPr>
          <w:rFonts w:ascii="GHEA Grapalat" w:hAnsi="GHEA Grapalat" w:cs="Sylfaen"/>
          <w:sz w:val="20"/>
          <w:lang w:val="hy-AM"/>
        </w:rPr>
        <w:t>9</w:t>
      </w:r>
      <w:r w:rsidR="00CF12EE" w:rsidRPr="009B7CEC">
        <w:rPr>
          <w:rFonts w:ascii="GHEA Grapalat" w:hAnsi="GHEA Grapalat" w:cs="Sylfaen"/>
          <w:sz w:val="20"/>
          <w:lang w:val="af-ZA"/>
        </w:rPr>
        <w:t>0</w:t>
      </w:r>
      <w:r w:rsidR="00DF68A6" w:rsidRPr="009B7CEC">
        <w:rPr>
          <w:rFonts w:ascii="GHEA Grapalat" w:hAnsi="GHEA Grapalat" w:cs="Sylfaen"/>
          <w:sz w:val="20"/>
          <w:lang w:val="af-ZA"/>
        </w:rPr>
        <w:t>-</w:t>
      </w:r>
      <w:proofErr w:type="spellStart"/>
      <w:r w:rsidR="00DF68A6" w:rsidRPr="009B7CEC">
        <w:rPr>
          <w:rFonts w:ascii="GHEA Grapalat" w:hAnsi="GHEA Grapalat" w:cs="Sylfaen"/>
          <w:sz w:val="20"/>
        </w:rPr>
        <w:t>րդ</w:t>
      </w:r>
      <w:proofErr w:type="spellEnd"/>
      <w:r w:rsidR="00DF68A6" w:rsidRPr="009B7CEC">
        <w:rPr>
          <w:rFonts w:ascii="GHEA Grapalat" w:hAnsi="GHEA Grapalat" w:cs="Sylfaen"/>
          <w:sz w:val="20"/>
          <w:lang w:val="af-ZA"/>
        </w:rPr>
        <w:t xml:space="preserve"> </w:t>
      </w:r>
      <w:proofErr w:type="spellStart"/>
      <w:r w:rsidR="00A558B9" w:rsidRPr="009B7CEC">
        <w:rPr>
          <w:rFonts w:ascii="GHEA Grapalat" w:hAnsi="GHEA Grapalat" w:cs="Sylfaen"/>
          <w:sz w:val="20"/>
        </w:rPr>
        <w:t>աշխատանքային</w:t>
      </w:r>
      <w:proofErr w:type="spellEnd"/>
      <w:r w:rsidR="00DF68A6" w:rsidRPr="009B7CEC">
        <w:rPr>
          <w:rFonts w:ascii="GHEA Grapalat" w:hAnsi="GHEA Grapalat" w:cs="Sylfaen"/>
          <w:sz w:val="20"/>
          <w:lang w:val="af-ZA"/>
        </w:rPr>
        <w:t xml:space="preserve"> </w:t>
      </w:r>
      <w:proofErr w:type="spellStart"/>
      <w:r w:rsidR="00DF68A6" w:rsidRPr="009B7CEC">
        <w:rPr>
          <w:rFonts w:ascii="GHEA Grapalat" w:hAnsi="GHEA Grapalat" w:cs="Sylfaen"/>
          <w:sz w:val="20"/>
        </w:rPr>
        <w:t>օրը</w:t>
      </w:r>
      <w:proofErr w:type="spellEnd"/>
      <w:r w:rsidR="00DF68A6" w:rsidRPr="009B7CEC">
        <w:rPr>
          <w:rFonts w:ascii="GHEA Grapalat" w:hAnsi="GHEA Grapalat" w:cs="Sylfaen"/>
          <w:sz w:val="20"/>
          <w:lang w:val="af-ZA"/>
        </w:rPr>
        <w:t xml:space="preserve"> </w:t>
      </w:r>
      <w:proofErr w:type="spellStart"/>
      <w:r w:rsidR="00F96621" w:rsidRPr="009B7CEC">
        <w:rPr>
          <w:rFonts w:ascii="GHEA Grapalat" w:hAnsi="GHEA Grapalat" w:cs="Arial"/>
          <w:sz w:val="20"/>
        </w:rPr>
        <w:t>ներառյալ</w:t>
      </w:r>
      <w:proofErr w:type="spellEnd"/>
      <w:r w:rsidR="000212A8">
        <w:rPr>
          <w:rStyle w:val="FootnoteReference"/>
          <w:rFonts w:ascii="GHEA Grapalat" w:hAnsi="GHEA Grapalat" w:cs="Arial"/>
          <w:sz w:val="20"/>
        </w:rPr>
        <w:footnoteReference w:id="9"/>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6F2E8A4" w14:textId="54BBF13B"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10"/>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49225679" w:rsidR="00281740" w:rsidRPr="00DF0D64"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w:t>
      </w:r>
      <w:r w:rsidR="00B038E9" w:rsidRPr="00B038E9">
        <w:rPr>
          <w:rFonts w:ascii="GHEA Grapalat" w:hAnsi="GHEA Grapalat" w:cs="Sylfaen"/>
          <w:i/>
          <w:sz w:val="16"/>
          <w:szCs w:val="16"/>
          <w:lang w:val="hy-AM"/>
        </w:rPr>
        <w:t xml:space="preserve"> </w:t>
      </w:r>
      <w:r w:rsidR="00E41674" w:rsidRPr="00DF0D64">
        <w:rPr>
          <w:rFonts w:ascii="GHEA Grapalat" w:hAnsi="GHEA Grapalat" w:cs="Sylfaen"/>
          <w:sz w:val="20"/>
          <w:lang w:val="hy-AM"/>
        </w:rPr>
        <w:t>բանկային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երաշխիքի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կամ</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կանխիկ</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փողի</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ձևով</w:t>
      </w:r>
      <w:r w:rsidR="00501A05" w:rsidRPr="00DF0D64">
        <w:rPr>
          <w:rFonts w:ascii="GHEA Grapalat" w:hAnsi="GHEA Grapalat" w:cs="Sylfaen"/>
          <w:sz w:val="20"/>
          <w:lang w:val="hy-AM"/>
        </w:rPr>
        <w:t>:</w:t>
      </w:r>
      <w:r w:rsidR="001C336A" w:rsidRPr="00DF0D64">
        <w:rPr>
          <w:rFonts w:ascii="GHEA Grapalat" w:hAnsi="GHEA Grapalat" w:cs="Sylfaen"/>
          <w:sz w:val="20"/>
          <w:vertAlign w:val="superscript"/>
          <w:lang w:val="hy-AM"/>
        </w:rPr>
        <w:t>14</w:t>
      </w:r>
    </w:p>
    <w:p w14:paraId="0498C491" w14:textId="77777777" w:rsidR="00D4097A" w:rsidRPr="00DF0D64" w:rsidRDefault="00F562EA" w:rsidP="00D4097A">
      <w:pPr>
        <w:shd w:val="clear" w:color="auto" w:fill="FFFFFF"/>
        <w:spacing w:line="360" w:lineRule="auto"/>
        <w:ind w:firstLine="375"/>
        <w:jc w:val="both"/>
        <w:rPr>
          <w:rFonts w:ascii="GHEA Grapalat" w:hAnsi="GHEA Grapalat"/>
          <w:lang w:val="hy-AM"/>
        </w:rPr>
      </w:pPr>
      <w:r w:rsidRPr="00DF0D6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F0D6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DF0D6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DF0D64">
        <w:rPr>
          <w:rFonts w:ascii="GHEA Grapalat" w:hAnsi="GHEA Grapalat"/>
          <w:lang w:val="hy-AM"/>
        </w:rPr>
        <w:t xml:space="preserve"> </w:t>
      </w:r>
    </w:p>
    <w:p w14:paraId="04A24BC8" w14:textId="1979D7E5" w:rsidR="00F562EA" w:rsidRPr="00DF0D64" w:rsidRDefault="00F562EA" w:rsidP="00F562EA">
      <w:pPr>
        <w:ind w:firstLine="567"/>
        <w:jc w:val="both"/>
        <w:rPr>
          <w:rFonts w:ascii="GHEA Grapalat" w:hAnsi="GHEA Grapalat" w:cs="Arial"/>
          <w:sz w:val="20"/>
          <w:lang w:val="hy-AM"/>
        </w:rPr>
      </w:pPr>
    </w:p>
    <w:p w14:paraId="6141ED27" w14:textId="192D3950" w:rsidR="00281740" w:rsidRDefault="00281740" w:rsidP="00281740">
      <w:pPr>
        <w:ind w:firstLine="567"/>
        <w:jc w:val="both"/>
        <w:rPr>
          <w:rFonts w:ascii="GHEA Grapalat" w:hAnsi="GHEA Grapalat"/>
          <w:sz w:val="20"/>
          <w:szCs w:val="20"/>
          <w:lang w:val="hy-AM"/>
        </w:rPr>
      </w:pPr>
      <w:r w:rsidRPr="00DF0D6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F0D64">
        <w:rPr>
          <w:rFonts w:ascii="GHEA Grapalat" w:hAnsi="GHEA Grapalat" w:cs="Sylfaen"/>
          <w:sz w:val="20"/>
          <w:lang w:val="hy-AM"/>
        </w:rPr>
        <w:t xml:space="preserve">ամբողջական կատարման վերջին օրվան հաջորդող </w:t>
      </w:r>
      <w:r w:rsidR="00E41674" w:rsidRPr="00DF0D64">
        <w:rPr>
          <w:rFonts w:ascii="GHEA Grapalat" w:hAnsi="GHEA Grapalat" w:cs="Sylfaen"/>
          <w:b/>
          <w:bCs/>
          <w:lang w:val="hy-AM"/>
        </w:rPr>
        <w:t xml:space="preserve"> </w:t>
      </w:r>
      <w:r w:rsidR="00E41674" w:rsidRPr="00DF0D64">
        <w:rPr>
          <w:rFonts w:ascii="GHEA Grapalat" w:hAnsi="GHEA Grapalat" w:cs="Sylfaen"/>
          <w:sz w:val="20"/>
          <w:lang w:val="hy-AM"/>
        </w:rPr>
        <w:t>9</w:t>
      </w:r>
      <w:r w:rsidR="00E41674" w:rsidRPr="00DF0D64">
        <w:rPr>
          <w:rFonts w:ascii="GHEA Grapalat" w:hAnsi="GHEA Grapalat" w:cs="Sylfaen"/>
          <w:sz w:val="20"/>
          <w:lang w:val="af-ZA"/>
        </w:rPr>
        <w:t>0-</w:t>
      </w:r>
      <w:r w:rsidR="00E41674" w:rsidRPr="00DF0D64">
        <w:rPr>
          <w:rFonts w:ascii="GHEA Grapalat" w:hAnsi="GHEA Grapalat" w:cs="Sylfaen"/>
          <w:sz w:val="20"/>
          <w:lang w:val="hy-AM"/>
        </w:rPr>
        <w:t>րդ</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աշխատանքային</w:t>
      </w:r>
      <w:r w:rsidR="00E41674" w:rsidRPr="00DF0D64">
        <w:rPr>
          <w:rFonts w:ascii="GHEA Grapalat" w:hAnsi="GHEA Grapalat" w:cs="Sylfaen"/>
          <w:sz w:val="20"/>
          <w:lang w:val="af-ZA"/>
        </w:rPr>
        <w:t xml:space="preserve"> </w:t>
      </w:r>
      <w:r w:rsidR="00E41674" w:rsidRPr="00DF0D64">
        <w:rPr>
          <w:rFonts w:ascii="GHEA Grapalat" w:hAnsi="GHEA Grapalat" w:cs="Sylfaen"/>
          <w:sz w:val="20"/>
          <w:lang w:val="hy-AM"/>
        </w:rPr>
        <w:t>օրը</w:t>
      </w:r>
      <w:r w:rsidR="00E41674" w:rsidRPr="00DF0D64">
        <w:rPr>
          <w:rFonts w:ascii="GHEA Grapalat" w:hAnsi="GHEA Grapalat" w:cs="Sylfaen"/>
          <w:sz w:val="20"/>
          <w:lang w:val="af-ZA"/>
        </w:rPr>
        <w:t xml:space="preserve"> </w:t>
      </w:r>
      <w:r w:rsidR="00E41674" w:rsidRPr="00DF0D6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0A455ED" w14:textId="77777777" w:rsidR="005E1CC2" w:rsidRPr="004E3618" w:rsidRDefault="005E1CC2" w:rsidP="005E1CC2">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Pr="004E3618">
        <w:rPr>
          <w:rFonts w:ascii="GHEA Grapalat" w:hAnsi="GHEA Grapalat" w:cs="Sylfaen"/>
          <w:sz w:val="20"/>
          <w:lang w:val="hy-AM"/>
        </w:rPr>
        <w:t>հինգ</w:t>
      </w:r>
      <w:r w:rsidRPr="004E3618">
        <w:rPr>
          <w:rFonts w:ascii="GHEA Grapalat" w:hAnsi="GHEA Grapalat" w:cs="Sylfaen"/>
          <w:sz w:val="20"/>
          <w:lang w:val="af-ZA"/>
        </w:rPr>
        <w:t xml:space="preserve"> աշխատանքային օրվա ընթացքում: Եթե ապահովման վճարման պահանջը բանկի </w:t>
      </w:r>
      <w:r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0B811B80"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308C308"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կանխիկ փողի ձևով ներկայացված ապահովման դեպքում ՀՀ ֆինանսների նախարարությանը՝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 կցելով վճարումը հիմնավորող փաստաթղթի պատճենը.</w:t>
      </w:r>
    </w:p>
    <w:p w14:paraId="322EF953" w14:textId="77777777" w:rsidR="005E1CC2" w:rsidRPr="004E3618" w:rsidRDefault="005E1CC2" w:rsidP="005E1CC2">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F1FC2E3" w14:textId="77777777" w:rsidR="005E1CC2" w:rsidRPr="007C7FCA" w:rsidRDefault="005E1CC2" w:rsidP="005E1CC2">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E3618">
        <w:rPr>
          <w:rFonts w:ascii="GHEA Grapalat" w:hAnsi="GHEA Grapalat" w:cs="Sylfaen"/>
          <w:sz w:val="20"/>
          <w:lang w:val="af-ZA"/>
        </w:rPr>
        <w:t xml:space="preserve">ապահովման </w:t>
      </w:r>
      <w:r w:rsidRPr="004E3618">
        <w:rPr>
          <w:rFonts w:ascii="GHEA Grapalat" w:hAnsi="GHEA Grapalat" w:cs="Sylfaen"/>
          <w:sz w:val="20"/>
          <w:lang w:val="hy-AM"/>
        </w:rPr>
        <w:t>վերադարձման</w:t>
      </w:r>
      <w:r w:rsidRPr="004E3618">
        <w:rPr>
          <w:rFonts w:ascii="GHEA Grapalat" w:hAnsi="GHEA Grapalat" w:cs="Sylfaen"/>
          <w:sz w:val="20"/>
          <w:lang w:val="af-ZA"/>
        </w:rPr>
        <w:t xml:space="preserve"> հիմքը առաջանալու օրվան հաջորդող </w:t>
      </w:r>
      <w:r w:rsidRPr="004E3618">
        <w:rPr>
          <w:rFonts w:ascii="GHEA Grapalat" w:hAnsi="GHEA Grapalat" w:cs="Sylfaen"/>
          <w:sz w:val="20"/>
          <w:lang w:val="hy-AM"/>
        </w:rPr>
        <w:t xml:space="preserve">հինգ </w:t>
      </w:r>
      <w:r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410B4467" w14:textId="77777777" w:rsidR="002A0AD3" w:rsidRPr="005E1CC2" w:rsidRDefault="002A0AD3" w:rsidP="00EF3662">
      <w:pPr>
        <w:ind w:firstLine="567"/>
        <w:jc w:val="both"/>
        <w:rPr>
          <w:rFonts w:ascii="GHEA Grapalat" w:hAnsi="GHEA Grapalat" w:cs="Sylfaen"/>
          <w:sz w:val="20"/>
          <w:lang w:val="hy-AM"/>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4589A">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4589A">
        <w:rPr>
          <w:rFonts w:ascii="GHEA Grapalat" w:hAnsi="GHEA Grapalat" w:cs="Sylfaen"/>
          <w:sz w:val="20"/>
          <w:lang w:val="hy-AM"/>
        </w:rPr>
        <w:t>րդ</w:t>
      </w:r>
      <w:r w:rsidRPr="005E1F72">
        <w:rPr>
          <w:rFonts w:ascii="GHEA Grapalat" w:hAnsi="GHEA Grapalat" w:cs="Sylfaen"/>
          <w:sz w:val="20"/>
          <w:lang w:val="af-ZA"/>
        </w:rPr>
        <w:t xml:space="preserve"> </w:t>
      </w:r>
      <w:r w:rsidRPr="0034589A">
        <w:rPr>
          <w:rFonts w:ascii="GHEA Grapalat" w:hAnsi="GHEA Grapalat" w:cs="Sylfaen"/>
          <w:sz w:val="20"/>
          <w:lang w:val="hy-AM"/>
        </w:rPr>
        <w:t>հոդվածի</w:t>
      </w:r>
      <w:r w:rsidRPr="005E1F72">
        <w:rPr>
          <w:rFonts w:ascii="GHEA Grapalat" w:hAnsi="GHEA Grapalat" w:cs="Sylfaen"/>
          <w:sz w:val="20"/>
          <w:lang w:val="af-ZA"/>
        </w:rPr>
        <w:t xml:space="preserve"> </w:t>
      </w:r>
      <w:r w:rsidRPr="0034589A">
        <w:rPr>
          <w:rFonts w:ascii="GHEA Grapalat" w:hAnsi="GHEA Grapalat" w:cs="Sylfaen"/>
          <w:sz w:val="20"/>
          <w:lang w:val="hy-AM"/>
        </w:rPr>
        <w:t>համաձայն</w:t>
      </w:r>
      <w:r w:rsidRPr="005E1F72">
        <w:rPr>
          <w:rFonts w:ascii="GHEA Grapalat" w:hAnsi="GHEA Grapalat" w:cs="Sylfaen"/>
          <w:sz w:val="20"/>
          <w:lang w:val="af-ZA"/>
        </w:rPr>
        <w:t xml:space="preserve">` </w:t>
      </w:r>
      <w:r w:rsidRPr="0034589A">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4589A">
        <w:rPr>
          <w:rFonts w:ascii="GHEA Grapalat" w:hAnsi="GHEA Grapalat" w:cs="Sylfaen"/>
          <w:sz w:val="20"/>
          <w:lang w:val="hy-AM"/>
        </w:rPr>
        <w:t>սույն</w:t>
      </w:r>
      <w:r w:rsidRPr="005E1F72">
        <w:rPr>
          <w:rFonts w:ascii="GHEA Grapalat" w:hAnsi="GHEA Grapalat" w:cs="Sylfaen"/>
          <w:sz w:val="20"/>
          <w:lang w:val="af-ZA"/>
        </w:rPr>
        <w:t xml:space="preserve"> </w:t>
      </w:r>
      <w:r w:rsidRPr="0034589A">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4589A">
        <w:rPr>
          <w:rFonts w:ascii="GHEA Grapalat" w:hAnsi="GHEA Grapalat" w:cs="Sylfaen"/>
          <w:sz w:val="20"/>
          <w:lang w:val="hy-AM"/>
        </w:rPr>
        <w:t>չկայացած</w:t>
      </w:r>
      <w:r w:rsidRPr="005E1F72">
        <w:rPr>
          <w:rFonts w:ascii="GHEA Grapalat" w:hAnsi="GHEA Grapalat" w:cs="Sylfaen"/>
          <w:sz w:val="20"/>
          <w:lang w:val="af-ZA"/>
        </w:rPr>
        <w:t xml:space="preserve"> </w:t>
      </w:r>
      <w:r w:rsidRPr="0034589A">
        <w:rPr>
          <w:rFonts w:ascii="GHEA Grapalat" w:hAnsi="GHEA Grapalat" w:cs="Sylfaen"/>
          <w:sz w:val="20"/>
          <w:lang w:val="hy-AM"/>
        </w:rPr>
        <w:t>է</w:t>
      </w:r>
      <w:r w:rsidRPr="005E1F72">
        <w:rPr>
          <w:rFonts w:ascii="GHEA Grapalat" w:hAnsi="GHEA Grapalat" w:cs="Sylfaen"/>
          <w:sz w:val="20"/>
          <w:lang w:val="af-ZA"/>
        </w:rPr>
        <w:t xml:space="preserve"> </w:t>
      </w:r>
      <w:r w:rsidRPr="0034589A">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4589A">
        <w:rPr>
          <w:rFonts w:ascii="GHEA Grapalat" w:hAnsi="GHEA Grapalat" w:cs="Sylfaen"/>
          <w:sz w:val="20"/>
          <w:lang w:val="hy-AM"/>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11"/>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12"/>
      </w:r>
    </w:p>
    <w:p w14:paraId="5C674C2D" w14:textId="6F70C525" w:rsidR="006505D2" w:rsidRPr="004B2068" w:rsidRDefault="002C4DBF" w:rsidP="006A26BE">
      <w:pPr>
        <w:ind w:firstLine="567"/>
        <w:jc w:val="both"/>
        <w:rPr>
          <w:rFonts w:ascii="GHEA Grapalat" w:hAnsi="GHEA Grapalat"/>
          <w:sz w:val="20"/>
          <w:vertAlign w:val="superscript"/>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E16D54">
        <w:rPr>
          <w:rFonts w:ascii="GHEA Grapalat" w:hAnsi="GHEA Grapalat" w:cs="Sylfaen"/>
          <w:lang w:val="hy-AM"/>
        </w:rPr>
        <w:t xml:space="preserve"> </w:t>
      </w:r>
      <w:r w:rsidR="007805C3" w:rsidRPr="004E5C58">
        <w:rPr>
          <w:rFonts w:ascii="GHEA Grapalat" w:hAnsi="GHEA Grapalat" w:cs="Sylfaen"/>
          <w:sz w:val="20"/>
          <w:lang w:val="hy-AM"/>
        </w:rPr>
        <w:t>հայտի</w:t>
      </w:r>
      <w:r w:rsidR="007805C3" w:rsidRPr="004E5C58">
        <w:rPr>
          <w:rFonts w:ascii="GHEA Grapalat" w:hAnsi="GHEA Grapalat" w:cs="Sylfaen"/>
          <w:sz w:val="20"/>
          <w:lang w:val="af-ZA"/>
        </w:rPr>
        <w:t xml:space="preserve"> </w:t>
      </w:r>
      <w:r w:rsidR="007805C3" w:rsidRPr="004E5C58">
        <w:rPr>
          <w:rFonts w:ascii="GHEA Grapalat" w:hAnsi="GHEA Grapalat" w:cs="Sylfaen"/>
          <w:sz w:val="20"/>
          <w:lang w:val="hy-AM"/>
        </w:rPr>
        <w:t>ապահովում, որը ներկայացվում է կանխիկ փողի կամ բանկային երաշխիքի ձևով</w:t>
      </w:r>
      <w:r w:rsidR="007805C3" w:rsidRPr="004E5C58">
        <w:rPr>
          <w:rFonts w:ascii="GHEA Grapalat" w:hAnsi="GHEA Grapalat" w:cs="Sylfaen"/>
          <w:sz w:val="20"/>
          <w:lang w:val="af-ZA"/>
        </w:rPr>
        <w:t xml:space="preserve"> (</w:t>
      </w:r>
      <w:proofErr w:type="spellStart"/>
      <w:r w:rsidR="007805C3" w:rsidRPr="004E5C58">
        <w:rPr>
          <w:rFonts w:ascii="GHEA Grapalat" w:hAnsi="GHEA Grapalat" w:cs="Sylfaen"/>
          <w:sz w:val="20"/>
        </w:rPr>
        <w:t>հավելված</w:t>
      </w:r>
      <w:proofErr w:type="spellEnd"/>
      <w:r w:rsidR="007805C3" w:rsidRPr="004E5C58">
        <w:rPr>
          <w:rFonts w:ascii="GHEA Grapalat" w:hAnsi="GHEA Grapalat" w:cs="Sylfaen"/>
          <w:sz w:val="20"/>
          <w:lang w:val="af-ZA"/>
        </w:rPr>
        <w:t xml:space="preserve"> N 3)</w:t>
      </w:r>
      <w:r w:rsidR="007805C3" w:rsidRPr="004E5C58">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7805C3" w:rsidRPr="004E5C58">
        <w:rPr>
          <w:rFonts w:ascii="GHEA Grapalat" w:hAnsi="GHEA Grapalat" w:cs="Sylfaen"/>
          <w:sz w:val="20"/>
          <w:lang w:val="af-ZA"/>
        </w:rPr>
        <w:t>:</w:t>
      </w:r>
      <w:r w:rsidR="007805C3" w:rsidRPr="004E5C58">
        <w:rPr>
          <w:rStyle w:val="FootnoteReference"/>
          <w:rFonts w:ascii="GHEA Grapalat" w:hAnsi="GHEA Grapalat" w:cs="Sylfaen"/>
          <w:sz w:val="20"/>
          <w:lang w:val="af-ZA"/>
        </w:rPr>
        <w:footnoteReference w:id="13"/>
      </w:r>
      <w:r w:rsidR="00AE3B58" w:rsidRPr="001C336A">
        <w:rPr>
          <w:rStyle w:val="FootnoteReference"/>
          <w:rFonts w:ascii="GHEA Grapalat" w:hAnsi="GHEA Grapalat"/>
          <w:color w:val="FFFFFF"/>
          <w:sz w:val="20"/>
          <w:lang w:val="hy-AM"/>
        </w:rPr>
        <w:footnoteReference w:id="1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1DD7A2B3" w14:textId="76AB624C" w:rsidR="009E402F" w:rsidRDefault="009E402F" w:rsidP="00EF3662">
      <w:pPr>
        <w:pStyle w:val="norm"/>
        <w:spacing w:line="240" w:lineRule="auto"/>
        <w:ind w:firstLine="284"/>
        <w:jc w:val="right"/>
        <w:rPr>
          <w:rFonts w:ascii="GHEA Grapalat" w:hAnsi="GHEA Grapalat" w:cs="Sylfaen"/>
          <w:b/>
          <w:sz w:val="20"/>
          <w:lang w:val="es-ES"/>
        </w:rPr>
      </w:pPr>
    </w:p>
    <w:p w14:paraId="27E70395" w14:textId="64813C46" w:rsidR="001644A3" w:rsidRDefault="001644A3" w:rsidP="00EF3662">
      <w:pPr>
        <w:pStyle w:val="norm"/>
        <w:spacing w:line="240" w:lineRule="auto"/>
        <w:ind w:firstLine="284"/>
        <w:jc w:val="right"/>
        <w:rPr>
          <w:rFonts w:ascii="GHEA Grapalat" w:hAnsi="GHEA Grapalat" w:cs="Sylfaen"/>
          <w:b/>
          <w:sz w:val="20"/>
          <w:lang w:val="es-ES"/>
        </w:rPr>
      </w:pPr>
    </w:p>
    <w:p w14:paraId="4CF23EC4" w14:textId="045ED048" w:rsidR="001644A3" w:rsidRDefault="001644A3" w:rsidP="00EF3662">
      <w:pPr>
        <w:pStyle w:val="norm"/>
        <w:spacing w:line="240" w:lineRule="auto"/>
        <w:ind w:firstLine="284"/>
        <w:jc w:val="right"/>
        <w:rPr>
          <w:rFonts w:ascii="GHEA Grapalat" w:hAnsi="GHEA Grapalat" w:cs="Sylfaen"/>
          <w:b/>
          <w:sz w:val="20"/>
          <w:lang w:val="es-ES"/>
        </w:rPr>
      </w:pPr>
    </w:p>
    <w:p w14:paraId="4468FCEC" w14:textId="0ABBCE5E" w:rsidR="001644A3" w:rsidRDefault="001644A3" w:rsidP="00EF3662">
      <w:pPr>
        <w:pStyle w:val="norm"/>
        <w:spacing w:line="240" w:lineRule="auto"/>
        <w:ind w:firstLine="284"/>
        <w:jc w:val="right"/>
        <w:rPr>
          <w:rFonts w:ascii="GHEA Grapalat" w:hAnsi="GHEA Grapalat" w:cs="Sylfaen"/>
          <w:b/>
          <w:sz w:val="20"/>
          <w:lang w:val="es-ES"/>
        </w:rPr>
      </w:pPr>
    </w:p>
    <w:p w14:paraId="61E89D73" w14:textId="33ED328C" w:rsidR="001644A3" w:rsidRDefault="001644A3" w:rsidP="00EF3662">
      <w:pPr>
        <w:pStyle w:val="norm"/>
        <w:spacing w:line="240" w:lineRule="auto"/>
        <w:ind w:firstLine="284"/>
        <w:jc w:val="right"/>
        <w:rPr>
          <w:rFonts w:ascii="GHEA Grapalat" w:hAnsi="GHEA Grapalat" w:cs="Sylfaen"/>
          <w:b/>
          <w:sz w:val="20"/>
          <w:lang w:val="es-ES"/>
        </w:rPr>
      </w:pPr>
    </w:p>
    <w:p w14:paraId="2DB902AC" w14:textId="2DA843D9" w:rsidR="001644A3" w:rsidRDefault="001644A3" w:rsidP="00EF3662">
      <w:pPr>
        <w:pStyle w:val="norm"/>
        <w:spacing w:line="240" w:lineRule="auto"/>
        <w:ind w:firstLine="284"/>
        <w:jc w:val="right"/>
        <w:rPr>
          <w:rFonts w:ascii="GHEA Grapalat" w:hAnsi="GHEA Grapalat" w:cs="Sylfaen"/>
          <w:b/>
          <w:sz w:val="20"/>
          <w:lang w:val="es-ES"/>
        </w:rPr>
      </w:pPr>
    </w:p>
    <w:p w14:paraId="2B3F9AA0" w14:textId="421BA7D8" w:rsidR="001644A3" w:rsidRDefault="001644A3" w:rsidP="00EF3662">
      <w:pPr>
        <w:pStyle w:val="norm"/>
        <w:spacing w:line="240" w:lineRule="auto"/>
        <w:ind w:firstLine="284"/>
        <w:jc w:val="right"/>
        <w:rPr>
          <w:rFonts w:ascii="GHEA Grapalat" w:hAnsi="GHEA Grapalat" w:cs="Sylfaen"/>
          <w:b/>
          <w:sz w:val="20"/>
          <w:lang w:val="es-ES"/>
        </w:rPr>
      </w:pPr>
    </w:p>
    <w:p w14:paraId="3A02DA64" w14:textId="1A810EC3" w:rsidR="001644A3" w:rsidRDefault="001644A3" w:rsidP="00EF3662">
      <w:pPr>
        <w:pStyle w:val="norm"/>
        <w:spacing w:line="240" w:lineRule="auto"/>
        <w:ind w:firstLine="284"/>
        <w:jc w:val="right"/>
        <w:rPr>
          <w:rFonts w:ascii="GHEA Grapalat" w:hAnsi="GHEA Grapalat" w:cs="Sylfaen"/>
          <w:b/>
          <w:sz w:val="20"/>
          <w:lang w:val="es-ES"/>
        </w:rPr>
      </w:pPr>
    </w:p>
    <w:p w14:paraId="64201FE9" w14:textId="3F751C04" w:rsidR="001644A3" w:rsidRDefault="001644A3" w:rsidP="00EF3662">
      <w:pPr>
        <w:pStyle w:val="norm"/>
        <w:spacing w:line="240" w:lineRule="auto"/>
        <w:ind w:firstLine="284"/>
        <w:jc w:val="right"/>
        <w:rPr>
          <w:rFonts w:ascii="GHEA Grapalat" w:hAnsi="GHEA Grapalat" w:cs="Sylfaen"/>
          <w:b/>
          <w:sz w:val="20"/>
          <w:lang w:val="es-ES"/>
        </w:rPr>
      </w:pPr>
    </w:p>
    <w:p w14:paraId="0AC08E49" w14:textId="181F4F47" w:rsidR="001644A3" w:rsidRDefault="001644A3" w:rsidP="00EF3662">
      <w:pPr>
        <w:pStyle w:val="norm"/>
        <w:spacing w:line="240" w:lineRule="auto"/>
        <w:ind w:firstLine="284"/>
        <w:jc w:val="right"/>
        <w:rPr>
          <w:rFonts w:ascii="GHEA Grapalat" w:hAnsi="GHEA Grapalat" w:cs="Sylfaen"/>
          <w:b/>
          <w:sz w:val="20"/>
          <w:lang w:val="es-ES"/>
        </w:rPr>
      </w:pPr>
    </w:p>
    <w:p w14:paraId="04311896" w14:textId="6A88D209" w:rsidR="001644A3" w:rsidRDefault="001644A3" w:rsidP="00EF3662">
      <w:pPr>
        <w:pStyle w:val="norm"/>
        <w:spacing w:line="240" w:lineRule="auto"/>
        <w:ind w:firstLine="284"/>
        <w:jc w:val="right"/>
        <w:rPr>
          <w:rFonts w:ascii="GHEA Grapalat" w:hAnsi="GHEA Grapalat" w:cs="Sylfaen"/>
          <w:b/>
          <w:sz w:val="20"/>
          <w:lang w:val="es-ES"/>
        </w:rPr>
      </w:pPr>
    </w:p>
    <w:p w14:paraId="1DEE8F2B" w14:textId="63F72DAD" w:rsidR="001644A3" w:rsidRDefault="001644A3" w:rsidP="00EF3662">
      <w:pPr>
        <w:pStyle w:val="norm"/>
        <w:spacing w:line="240" w:lineRule="auto"/>
        <w:ind w:firstLine="284"/>
        <w:jc w:val="right"/>
        <w:rPr>
          <w:rFonts w:ascii="GHEA Grapalat" w:hAnsi="GHEA Grapalat" w:cs="Sylfaen"/>
          <w:b/>
          <w:sz w:val="20"/>
          <w:lang w:val="es-ES"/>
        </w:rPr>
      </w:pPr>
    </w:p>
    <w:p w14:paraId="1CA02383" w14:textId="467F0E03" w:rsidR="001644A3" w:rsidRDefault="001644A3" w:rsidP="00EF3662">
      <w:pPr>
        <w:pStyle w:val="norm"/>
        <w:spacing w:line="240" w:lineRule="auto"/>
        <w:ind w:firstLine="284"/>
        <w:jc w:val="right"/>
        <w:rPr>
          <w:rFonts w:ascii="GHEA Grapalat" w:hAnsi="GHEA Grapalat" w:cs="Sylfaen"/>
          <w:b/>
          <w:sz w:val="20"/>
          <w:lang w:val="es-ES"/>
        </w:rPr>
      </w:pPr>
    </w:p>
    <w:p w14:paraId="1349767D" w14:textId="04535462" w:rsidR="001644A3" w:rsidRDefault="001644A3" w:rsidP="00EF3662">
      <w:pPr>
        <w:pStyle w:val="norm"/>
        <w:spacing w:line="240" w:lineRule="auto"/>
        <w:ind w:firstLine="284"/>
        <w:jc w:val="right"/>
        <w:rPr>
          <w:rFonts w:ascii="GHEA Grapalat" w:hAnsi="GHEA Grapalat" w:cs="Sylfaen"/>
          <w:b/>
          <w:sz w:val="20"/>
          <w:lang w:val="es-ES"/>
        </w:rPr>
      </w:pPr>
    </w:p>
    <w:p w14:paraId="0BD8E535" w14:textId="1ADDDF2C" w:rsidR="001644A3" w:rsidRDefault="001644A3" w:rsidP="00EF3662">
      <w:pPr>
        <w:pStyle w:val="norm"/>
        <w:spacing w:line="240" w:lineRule="auto"/>
        <w:ind w:firstLine="284"/>
        <w:jc w:val="right"/>
        <w:rPr>
          <w:rFonts w:ascii="GHEA Grapalat" w:hAnsi="GHEA Grapalat" w:cs="Sylfaen"/>
          <w:b/>
          <w:sz w:val="20"/>
          <w:lang w:val="es-ES"/>
        </w:rPr>
      </w:pPr>
    </w:p>
    <w:p w14:paraId="4CC7684F" w14:textId="18F989ED" w:rsidR="001644A3" w:rsidRDefault="001644A3" w:rsidP="00EF3662">
      <w:pPr>
        <w:pStyle w:val="norm"/>
        <w:spacing w:line="240" w:lineRule="auto"/>
        <w:ind w:firstLine="284"/>
        <w:jc w:val="right"/>
        <w:rPr>
          <w:rFonts w:ascii="GHEA Grapalat" w:hAnsi="GHEA Grapalat" w:cs="Sylfaen"/>
          <w:b/>
          <w:sz w:val="20"/>
          <w:lang w:val="es-ES"/>
        </w:rPr>
      </w:pPr>
    </w:p>
    <w:p w14:paraId="382CF9CD" w14:textId="307809DC" w:rsidR="001644A3" w:rsidRDefault="001644A3" w:rsidP="00EF3662">
      <w:pPr>
        <w:pStyle w:val="norm"/>
        <w:spacing w:line="240" w:lineRule="auto"/>
        <w:ind w:firstLine="284"/>
        <w:jc w:val="right"/>
        <w:rPr>
          <w:rFonts w:ascii="GHEA Grapalat" w:hAnsi="GHEA Grapalat" w:cs="Sylfaen"/>
          <w:b/>
          <w:sz w:val="20"/>
          <w:lang w:val="es-ES"/>
        </w:rPr>
      </w:pPr>
    </w:p>
    <w:p w14:paraId="081F1557" w14:textId="2B826AF8" w:rsidR="001644A3" w:rsidRDefault="001644A3" w:rsidP="00EF3662">
      <w:pPr>
        <w:pStyle w:val="norm"/>
        <w:spacing w:line="240" w:lineRule="auto"/>
        <w:ind w:firstLine="284"/>
        <w:jc w:val="right"/>
        <w:rPr>
          <w:rFonts w:ascii="GHEA Grapalat" w:hAnsi="GHEA Grapalat" w:cs="Sylfaen"/>
          <w:b/>
          <w:sz w:val="20"/>
          <w:lang w:val="es-ES"/>
        </w:rPr>
      </w:pPr>
    </w:p>
    <w:p w14:paraId="454E870F" w14:textId="70A0118E" w:rsidR="001644A3" w:rsidRDefault="001644A3" w:rsidP="00EF3662">
      <w:pPr>
        <w:pStyle w:val="norm"/>
        <w:spacing w:line="240" w:lineRule="auto"/>
        <w:ind w:firstLine="284"/>
        <w:jc w:val="right"/>
        <w:rPr>
          <w:rFonts w:ascii="GHEA Grapalat" w:hAnsi="GHEA Grapalat" w:cs="Sylfaen"/>
          <w:b/>
          <w:sz w:val="20"/>
          <w:lang w:val="es-ES"/>
        </w:rPr>
      </w:pPr>
    </w:p>
    <w:p w14:paraId="0FD54587" w14:textId="77777777" w:rsidR="00CE23D8" w:rsidRDefault="00CE23D8" w:rsidP="0081201B">
      <w:pPr>
        <w:pStyle w:val="norm"/>
        <w:spacing w:line="240" w:lineRule="auto"/>
        <w:ind w:firstLine="284"/>
        <w:jc w:val="right"/>
        <w:rPr>
          <w:rFonts w:ascii="GHEA Grapalat" w:hAnsi="GHEA Grapalat" w:cs="Sylfaen"/>
          <w:b/>
          <w:sz w:val="20"/>
          <w:lang w:val="es-ES"/>
        </w:rPr>
      </w:pPr>
    </w:p>
    <w:p w14:paraId="38C0AC9E" w14:textId="77777777" w:rsidR="00CE23D8" w:rsidRDefault="00CE23D8" w:rsidP="0081201B">
      <w:pPr>
        <w:pStyle w:val="norm"/>
        <w:spacing w:line="240" w:lineRule="auto"/>
        <w:ind w:firstLine="284"/>
        <w:jc w:val="right"/>
        <w:rPr>
          <w:rFonts w:ascii="GHEA Grapalat" w:hAnsi="GHEA Grapalat" w:cs="Sylfaen"/>
          <w:b/>
          <w:sz w:val="20"/>
          <w:lang w:val="es-ES"/>
        </w:rPr>
      </w:pPr>
    </w:p>
    <w:p w14:paraId="63DB8804" w14:textId="77777777" w:rsidR="00CF2378" w:rsidRDefault="00CF2378" w:rsidP="0081201B">
      <w:pPr>
        <w:pStyle w:val="norm"/>
        <w:spacing w:line="240" w:lineRule="auto"/>
        <w:ind w:firstLine="284"/>
        <w:jc w:val="right"/>
        <w:rPr>
          <w:rFonts w:ascii="GHEA Grapalat" w:hAnsi="GHEA Grapalat" w:cs="Sylfaen"/>
          <w:b/>
          <w:sz w:val="20"/>
          <w:lang w:val="es-ES"/>
        </w:rPr>
      </w:pPr>
    </w:p>
    <w:p w14:paraId="62EF059A" w14:textId="77777777" w:rsidR="00CF2378" w:rsidRDefault="00CF2378" w:rsidP="0081201B">
      <w:pPr>
        <w:pStyle w:val="norm"/>
        <w:spacing w:line="240" w:lineRule="auto"/>
        <w:ind w:firstLine="284"/>
        <w:jc w:val="right"/>
        <w:rPr>
          <w:rFonts w:ascii="GHEA Grapalat" w:hAnsi="GHEA Grapalat" w:cs="Sylfaen"/>
          <w:b/>
          <w:sz w:val="20"/>
          <w:lang w:val="es-ES"/>
        </w:rPr>
      </w:pPr>
    </w:p>
    <w:p w14:paraId="3056C1ED" w14:textId="77777777" w:rsidR="00CF2378" w:rsidRDefault="00CF2378" w:rsidP="0081201B">
      <w:pPr>
        <w:pStyle w:val="norm"/>
        <w:spacing w:line="240" w:lineRule="auto"/>
        <w:ind w:firstLine="284"/>
        <w:jc w:val="right"/>
        <w:rPr>
          <w:rFonts w:ascii="GHEA Grapalat" w:hAnsi="GHEA Grapalat" w:cs="Sylfaen"/>
          <w:b/>
          <w:sz w:val="20"/>
          <w:lang w:val="es-ES"/>
        </w:rPr>
      </w:pPr>
    </w:p>
    <w:p w14:paraId="2A16D042" w14:textId="77777777" w:rsidR="00CF2378" w:rsidRDefault="00CF2378" w:rsidP="0081201B">
      <w:pPr>
        <w:pStyle w:val="norm"/>
        <w:spacing w:line="240" w:lineRule="auto"/>
        <w:ind w:firstLine="284"/>
        <w:jc w:val="right"/>
        <w:rPr>
          <w:rFonts w:ascii="GHEA Grapalat" w:hAnsi="GHEA Grapalat" w:cs="Sylfaen"/>
          <w:b/>
          <w:sz w:val="20"/>
          <w:lang w:val="es-ES"/>
        </w:rPr>
      </w:pPr>
    </w:p>
    <w:p w14:paraId="613ED2EA" w14:textId="77777777" w:rsidR="00CF2378" w:rsidRDefault="00CF2378" w:rsidP="0081201B">
      <w:pPr>
        <w:pStyle w:val="norm"/>
        <w:spacing w:line="240" w:lineRule="auto"/>
        <w:ind w:firstLine="284"/>
        <w:jc w:val="right"/>
        <w:rPr>
          <w:rFonts w:ascii="GHEA Grapalat" w:hAnsi="GHEA Grapalat" w:cs="Sylfaen"/>
          <w:b/>
          <w:sz w:val="20"/>
          <w:lang w:val="es-ES"/>
        </w:rPr>
      </w:pPr>
    </w:p>
    <w:p w14:paraId="02497386" w14:textId="77777777" w:rsidR="00CF2378" w:rsidRDefault="00CF2378" w:rsidP="0081201B">
      <w:pPr>
        <w:pStyle w:val="norm"/>
        <w:spacing w:line="240" w:lineRule="auto"/>
        <w:ind w:firstLine="284"/>
        <w:jc w:val="right"/>
        <w:rPr>
          <w:rFonts w:ascii="GHEA Grapalat" w:hAnsi="GHEA Grapalat" w:cs="Sylfaen"/>
          <w:b/>
          <w:sz w:val="20"/>
          <w:lang w:val="es-ES"/>
        </w:rPr>
      </w:pPr>
    </w:p>
    <w:p w14:paraId="2751B6CB" w14:textId="77777777" w:rsidR="00CF2378" w:rsidRDefault="00CF2378" w:rsidP="0081201B">
      <w:pPr>
        <w:pStyle w:val="norm"/>
        <w:spacing w:line="240" w:lineRule="auto"/>
        <w:ind w:firstLine="284"/>
        <w:jc w:val="right"/>
        <w:rPr>
          <w:rFonts w:ascii="GHEA Grapalat" w:hAnsi="GHEA Grapalat" w:cs="Sylfaen"/>
          <w:b/>
          <w:sz w:val="20"/>
          <w:lang w:val="es-ES"/>
        </w:rPr>
      </w:pPr>
    </w:p>
    <w:p w14:paraId="5E74D324" w14:textId="77777777" w:rsidR="00CF2378" w:rsidRDefault="00CF2378" w:rsidP="0081201B">
      <w:pPr>
        <w:pStyle w:val="norm"/>
        <w:spacing w:line="240" w:lineRule="auto"/>
        <w:ind w:firstLine="284"/>
        <w:jc w:val="right"/>
        <w:rPr>
          <w:rFonts w:ascii="GHEA Grapalat" w:hAnsi="GHEA Grapalat" w:cs="Sylfaen"/>
          <w:b/>
          <w:sz w:val="20"/>
          <w:lang w:val="es-ES"/>
        </w:rPr>
      </w:pPr>
    </w:p>
    <w:p w14:paraId="015C224F" w14:textId="77777777" w:rsidR="00CF2378" w:rsidRDefault="00CF2378" w:rsidP="0081201B">
      <w:pPr>
        <w:pStyle w:val="norm"/>
        <w:spacing w:line="240" w:lineRule="auto"/>
        <w:ind w:firstLine="284"/>
        <w:jc w:val="right"/>
        <w:rPr>
          <w:rFonts w:ascii="GHEA Grapalat" w:hAnsi="GHEA Grapalat" w:cs="Sylfaen"/>
          <w:b/>
          <w:sz w:val="20"/>
          <w:lang w:val="es-ES"/>
        </w:rPr>
      </w:pPr>
    </w:p>
    <w:p w14:paraId="0A215896" w14:textId="77777777" w:rsidR="00CF2378" w:rsidRDefault="00CF2378" w:rsidP="0081201B">
      <w:pPr>
        <w:pStyle w:val="norm"/>
        <w:spacing w:line="240" w:lineRule="auto"/>
        <w:ind w:firstLine="284"/>
        <w:jc w:val="right"/>
        <w:rPr>
          <w:rFonts w:ascii="GHEA Grapalat" w:hAnsi="GHEA Grapalat" w:cs="Sylfaen"/>
          <w:b/>
          <w:sz w:val="20"/>
          <w:lang w:val="es-ES"/>
        </w:rPr>
      </w:pPr>
    </w:p>
    <w:p w14:paraId="6BE9D473" w14:textId="77777777" w:rsidR="00CF2378" w:rsidRDefault="00CF2378" w:rsidP="0081201B">
      <w:pPr>
        <w:pStyle w:val="norm"/>
        <w:spacing w:line="240" w:lineRule="auto"/>
        <w:ind w:firstLine="284"/>
        <w:jc w:val="right"/>
        <w:rPr>
          <w:rFonts w:ascii="GHEA Grapalat" w:hAnsi="GHEA Grapalat" w:cs="Sylfaen"/>
          <w:b/>
          <w:sz w:val="20"/>
          <w:lang w:val="es-ES"/>
        </w:rPr>
      </w:pPr>
    </w:p>
    <w:p w14:paraId="78DA9FA3" w14:textId="77777777" w:rsidR="00CF2378" w:rsidRDefault="00CF2378" w:rsidP="0081201B">
      <w:pPr>
        <w:pStyle w:val="norm"/>
        <w:spacing w:line="240" w:lineRule="auto"/>
        <w:ind w:firstLine="284"/>
        <w:jc w:val="right"/>
        <w:rPr>
          <w:rFonts w:ascii="GHEA Grapalat" w:hAnsi="GHEA Grapalat" w:cs="Sylfaen"/>
          <w:b/>
          <w:sz w:val="20"/>
          <w:lang w:val="es-ES"/>
        </w:rPr>
      </w:pPr>
    </w:p>
    <w:p w14:paraId="777EFE83" w14:textId="0488380B"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5DF6D941" w14:textId="069A0E2E"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ԵՔ-ԳՀԱՇՁԲ-</w:t>
      </w:r>
      <w:r w:rsidR="0095356C">
        <w:rPr>
          <w:rFonts w:ascii="GHEA Grapalat" w:hAnsi="GHEA Grapalat"/>
          <w:b/>
          <w:lang w:val="es-ES"/>
        </w:rPr>
        <w:t>24/61</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9E8E0BD" w:rsidR="0081201B" w:rsidRPr="005E1F72" w:rsidRDefault="0081201B"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w:t>
      </w:r>
      <w:r w:rsidR="006C3BA3">
        <w:rPr>
          <w:rFonts w:ascii="GHEA Grapalat" w:hAnsi="GHEA Grapalat" w:cs="Sylfaen"/>
          <w:b/>
          <w:lang w:val="es-ES"/>
        </w:rPr>
        <w:t>ան</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77777777" w:rsidR="0081201B" w:rsidRPr="0093002B" w:rsidRDefault="0081201B"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Pr="0093002B">
        <w:rPr>
          <w:rFonts w:ascii="GHEA Grapalat" w:hAnsi="GHEA Grapalat" w:cs="Sylfaen"/>
          <w:color w:val="auto"/>
          <w:sz w:val="24"/>
          <w:szCs w:val="24"/>
          <w:lang w:val="es-ES"/>
        </w:rPr>
        <w:t>ին</w:t>
      </w:r>
      <w:proofErr w:type="spellEnd"/>
      <w:r w:rsidRPr="0093002B">
        <w:rPr>
          <w:rFonts w:ascii="GHEA Grapalat" w:hAnsi="GHEA Grapalat" w:cs="Sylfaen"/>
          <w:color w:val="auto"/>
          <w:sz w:val="24"/>
          <w:szCs w:val="24"/>
          <w:lang w:val="es-ES"/>
        </w:rPr>
        <w:t xml:space="preserve"> </w:t>
      </w:r>
      <w:proofErr w:type="spellStart"/>
      <w:r w:rsidRPr="0093002B">
        <w:rPr>
          <w:rFonts w:ascii="GHEA Grapalat" w:hAnsi="GHEA Grapalat" w:cs="Sylfaen"/>
          <w:color w:val="auto"/>
          <w:sz w:val="24"/>
          <w:szCs w:val="24"/>
          <w:lang w:val="es-ES"/>
        </w:rPr>
        <w:t>մասնակցելու</w:t>
      </w:r>
      <w:proofErr w:type="spellEnd"/>
      <w:r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3965741B"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ԵՔ-ԳՀԱՇՁԲ-</w:t>
      </w:r>
      <w:r w:rsidR="0095356C">
        <w:rPr>
          <w:rFonts w:ascii="GHEA Grapalat" w:hAnsi="GHEA Grapalat"/>
          <w:b/>
          <w:lang w:val="es-ES"/>
        </w:rPr>
        <w:t>24/61</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77777777" w:rsidR="0081201B" w:rsidRPr="0093002B" w:rsidRDefault="0081201B"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Pr="0093002B">
        <w:rPr>
          <w:rFonts w:ascii="GHEA Grapalat" w:hAnsi="GHEA Grapalat" w:cs="Sylfaen"/>
          <w:sz w:val="20"/>
          <w:szCs w:val="20"/>
          <w:lang w:val="es-ES"/>
        </w:rPr>
        <w:t>ի</w:t>
      </w:r>
      <w:proofErr w:type="spellEnd"/>
      <w:r w:rsidRPr="0093002B">
        <w:rPr>
          <w:rFonts w:ascii="GHEA Grapalat" w:hAnsi="GHEA Grapalat" w:cs="Arial"/>
          <w:sz w:val="16"/>
          <w:szCs w:val="16"/>
          <w:lang w:val="es-ES"/>
        </w:rPr>
        <w:t xml:space="preserve"> </w:t>
      </w:r>
      <w:r w:rsidRPr="0093002B">
        <w:rPr>
          <w:rFonts w:ascii="GHEA Grapalat" w:hAnsi="GHEA Grapalat"/>
          <w:u w:val="single"/>
          <w:lang w:val="es-ES"/>
        </w:rPr>
        <w:tab/>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 xml:space="preserve">     </w:t>
      </w:r>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չափաբաժնին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չափաբաժիններին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հրավերի</w:t>
      </w:r>
      <w:proofErr w:type="spellEnd"/>
      <w:r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741A67EA"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ԵՔ-ԳՀԱՇՁԲ-</w:t>
      </w:r>
      <w:r w:rsidR="0095356C">
        <w:rPr>
          <w:rFonts w:ascii="GHEA Grapalat" w:hAnsi="GHEA Grapalat"/>
          <w:b/>
          <w:lang w:val="es-ES"/>
        </w:rPr>
        <w:t>24/61</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1E30116F"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ԵՔ-ԳՀԱՇՁԲ-</w:t>
      </w:r>
      <w:r w:rsidR="0095356C">
        <w:rPr>
          <w:rFonts w:ascii="GHEA Grapalat" w:hAnsi="GHEA Grapalat"/>
          <w:b/>
          <w:lang w:val="es-ES"/>
        </w:rPr>
        <w:t>24/61</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pPr>
        <w:numPr>
          <w:ilvl w:val="0"/>
          <w:numId w:val="5"/>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pPr>
        <w:numPr>
          <w:ilvl w:val="0"/>
          <w:numId w:val="5"/>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0B48DD">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0B48DD">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2EDB62B9"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95356C">
        <w:rPr>
          <w:rFonts w:ascii="GHEA Grapalat" w:hAnsi="GHEA Grapalat"/>
          <w:b/>
          <w:lang w:val="hy-AM"/>
        </w:rPr>
        <w:t>24/61</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21DB9464"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BB0E2D">
        <w:rPr>
          <w:rFonts w:ascii="GHEA Grapalat" w:hAnsi="GHEA Grapalat" w:cs="Sylfaen"/>
          <w:b/>
          <w:lang w:val="hy-AM"/>
        </w:rPr>
        <w:t>գնանշման հարցում</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pPr>
        <w:numPr>
          <w:ilvl w:val="1"/>
          <w:numId w:val="9"/>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pPr>
        <w:numPr>
          <w:ilvl w:val="1"/>
          <w:numId w:val="9"/>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60BCC608" w14:textId="77777777" w:rsidR="00187A69" w:rsidRDefault="00187A69" w:rsidP="000B1088">
      <w:pPr>
        <w:pStyle w:val="BodyTextIndent3"/>
        <w:spacing w:line="240" w:lineRule="auto"/>
        <w:ind w:firstLine="0"/>
        <w:jc w:val="right"/>
        <w:rPr>
          <w:rFonts w:ascii="GHEA Grapalat" w:hAnsi="GHEA Grapalat" w:cs="Sylfaen"/>
          <w:b/>
          <w:lang w:val="hy-AM"/>
        </w:rPr>
      </w:pPr>
    </w:p>
    <w:p w14:paraId="145CA170" w14:textId="77777777" w:rsidR="00187A69" w:rsidRDefault="00187A69" w:rsidP="000B1088">
      <w:pPr>
        <w:pStyle w:val="BodyTextIndent3"/>
        <w:spacing w:line="240" w:lineRule="auto"/>
        <w:ind w:firstLine="0"/>
        <w:jc w:val="righ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D1B63D5"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95356C">
        <w:rPr>
          <w:rFonts w:ascii="GHEA Grapalat" w:hAnsi="GHEA Grapalat"/>
          <w:b/>
          <w:lang w:val="hy-AM"/>
        </w:rPr>
        <w:t>24/61</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30A0C762" w:rsidR="00B2572B" w:rsidRPr="007320DA" w:rsidRDefault="00BB0E2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1122CA">
        <w:rPr>
          <w:rFonts w:ascii="GHEA Grapalat" w:hAnsi="GHEA Grapalat" w:cs="Sylfaen"/>
          <w:b/>
          <w:lang w:val="hy-AM"/>
        </w:rPr>
        <w:t>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52C378C3"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B25F5">
        <w:rPr>
          <w:rFonts w:ascii="GHEA Grapalat" w:hAnsi="GHEA Grapalat" w:cs="Arial"/>
          <w:sz w:val="20"/>
          <w:szCs w:val="20"/>
          <w:lang w:val="es-ES"/>
        </w:rPr>
        <w:t>ԳՀԱՇՁԲ-</w:t>
      </w:r>
      <w:r w:rsidR="0095356C">
        <w:rPr>
          <w:rFonts w:ascii="GHEA Grapalat" w:hAnsi="GHEA Grapalat" w:cs="Arial"/>
          <w:sz w:val="20"/>
          <w:szCs w:val="20"/>
          <w:lang w:val="es-ES"/>
        </w:rPr>
        <w:t>24/61</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գնանշման</w:t>
      </w:r>
      <w:proofErr w:type="spellEnd"/>
      <w:r w:rsidR="00BB0E2D">
        <w:rPr>
          <w:rFonts w:ascii="GHEA Grapalat" w:hAnsi="GHEA Grapalat" w:cs="Arial"/>
          <w:sz w:val="20"/>
          <w:szCs w:val="20"/>
          <w:lang w:val="es-ES"/>
        </w:rPr>
        <w:t xml:space="preserve"> </w:t>
      </w:r>
      <w:proofErr w:type="spellStart"/>
      <w:r w:rsidR="00BB0E2D">
        <w:rPr>
          <w:rFonts w:ascii="GHEA Grapalat" w:hAnsi="GHEA Grapalat" w:cs="Arial"/>
          <w:sz w:val="20"/>
          <w:szCs w:val="20"/>
          <w:lang w:val="es-ES"/>
        </w:rPr>
        <w:t>հարցմ</w:t>
      </w:r>
      <w:r w:rsidR="006C3BA3">
        <w:rPr>
          <w:rFonts w:ascii="GHEA Grapalat" w:hAnsi="GHEA Grapalat" w:cs="Arial"/>
          <w:sz w:val="20"/>
          <w:szCs w:val="20"/>
          <w:lang w:val="es-ES"/>
        </w:rPr>
        <w:t>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10" w:name="_Hlk23147299"/>
      <w:r w:rsidRPr="007320DA">
        <w:rPr>
          <w:rFonts w:ascii="GHEA Grapalat" w:hAnsi="GHEA Grapalat" w:cs="Sylfaen"/>
          <w:vertAlign w:val="superscript"/>
          <w:lang w:val="hy-AM"/>
        </w:rPr>
        <w:t xml:space="preserve">                                                                                     մասնակցի անվանումը</w:t>
      </w:r>
    </w:p>
    <w:bookmarkEnd w:id="10"/>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1062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444"/>
        <w:gridCol w:w="2210"/>
        <w:gridCol w:w="1418"/>
        <w:gridCol w:w="1417"/>
      </w:tblGrid>
      <w:tr w:rsidR="003343B0" w:rsidRPr="008D09C1" w14:paraId="2EAB4A92" w14:textId="77777777" w:rsidTr="00BF3272">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4444"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F327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4444"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EB55A9" w:rsidRPr="008D09C1" w14:paraId="5E2D7255" w14:textId="77777777" w:rsidTr="00BF327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EB55A9" w:rsidRPr="007320DA" w:rsidRDefault="00EB55A9" w:rsidP="00EB55A9">
            <w:pPr>
              <w:jc w:val="center"/>
              <w:rPr>
                <w:rFonts w:ascii="GHEA Grapalat" w:hAnsi="GHEA Grapalat"/>
                <w:b/>
                <w:bCs/>
                <w:sz w:val="18"/>
                <w:lang w:val="es-ES"/>
              </w:rPr>
            </w:pPr>
            <w:r w:rsidRPr="007320DA">
              <w:rPr>
                <w:rFonts w:ascii="GHEA Grapalat" w:hAnsi="GHEA Grapalat"/>
                <w:b/>
                <w:bCs/>
                <w:sz w:val="18"/>
                <w:lang w:val="es-ES"/>
              </w:rPr>
              <w:t>1</w:t>
            </w:r>
          </w:p>
        </w:tc>
        <w:tc>
          <w:tcPr>
            <w:tcW w:w="4444" w:type="dxa"/>
            <w:tcBorders>
              <w:top w:val="single" w:sz="4" w:space="0" w:color="auto"/>
              <w:left w:val="single" w:sz="4" w:space="0" w:color="auto"/>
              <w:bottom w:val="single" w:sz="4" w:space="0" w:color="auto"/>
              <w:right w:val="single" w:sz="4" w:space="0" w:color="auto"/>
            </w:tcBorders>
            <w:vAlign w:val="center"/>
          </w:tcPr>
          <w:p w14:paraId="6FEF011A" w14:textId="746821D1" w:rsidR="00EB55A9" w:rsidRPr="00D543D8" w:rsidRDefault="00D543D8" w:rsidP="00EB55A9">
            <w:pPr>
              <w:rPr>
                <w:rFonts w:ascii="GHEA Grapalat" w:hAnsi="GHEA Grapalat" w:cs="Arial"/>
                <w:bCs/>
                <w:iCs/>
                <w:sz w:val="20"/>
                <w:szCs w:val="20"/>
                <w:lang w:val="es-ES"/>
              </w:rPr>
            </w:pPr>
            <w:r w:rsidRPr="00D543D8">
              <w:rPr>
                <w:rFonts w:ascii="GHEA Grapalat" w:hAnsi="GHEA Grapalat"/>
                <w:iCs/>
                <w:sz w:val="20"/>
                <w:lang w:val="af-ZA"/>
              </w:rPr>
              <w:t>Երևան քաղաքի Դավթաշեն վարչական շրջանի բազմաբնակարան շենքերի հարթ տանիքների վերանորոգման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EB55A9" w:rsidRPr="00D543D8" w:rsidRDefault="00EB55A9" w:rsidP="00EB55A9">
            <w:pPr>
              <w:jc w:val="center"/>
              <w:rPr>
                <w:rFonts w:ascii="GHEA Grapalat" w:hAnsi="GHEA Grapalat"/>
                <w:iCs/>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EB55A9" w:rsidRPr="007320DA" w:rsidRDefault="00EB55A9" w:rsidP="00EB55A9">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EB55A9" w:rsidRPr="007320DA" w:rsidRDefault="00EB55A9" w:rsidP="00EB55A9">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5"/>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3069B91B" w14:textId="4A61FC6C" w:rsidR="001128DB" w:rsidRDefault="001128DB" w:rsidP="001128DB">
      <w:pPr>
        <w:pStyle w:val="BodyTextIndent3"/>
        <w:spacing w:line="240" w:lineRule="auto"/>
        <w:jc w:val="center"/>
        <w:rPr>
          <w:rFonts w:ascii="GHEA Grapalat" w:hAnsi="GHEA Grapalat" w:cs="Sylfaen"/>
          <w:lang w:val="hy-AM"/>
        </w:rPr>
      </w:pPr>
    </w:p>
    <w:p w14:paraId="0D8EB990" w14:textId="77777777" w:rsidR="00055C83" w:rsidRDefault="00055C83" w:rsidP="001557AE">
      <w:pPr>
        <w:pStyle w:val="BodyTextIndent3"/>
        <w:spacing w:line="240" w:lineRule="auto"/>
        <w:jc w:val="right"/>
        <w:rPr>
          <w:rFonts w:ascii="GHEA Grapalat" w:hAnsi="GHEA Grapalat" w:cs="Sylfaen"/>
          <w:b/>
          <w:lang w:val="hy-AM"/>
        </w:rPr>
      </w:pPr>
    </w:p>
    <w:p w14:paraId="1956F157" w14:textId="77777777" w:rsidR="00055C83" w:rsidRDefault="00055C83" w:rsidP="001557AE">
      <w:pPr>
        <w:pStyle w:val="BodyTextIndent3"/>
        <w:spacing w:line="240" w:lineRule="auto"/>
        <w:jc w:val="right"/>
        <w:rPr>
          <w:rFonts w:ascii="GHEA Grapalat" w:hAnsi="GHEA Grapalat" w:cs="Sylfaen"/>
          <w:b/>
          <w:lang w:val="hy-AM"/>
        </w:rPr>
      </w:pPr>
    </w:p>
    <w:p w14:paraId="2B376753" w14:textId="77777777" w:rsidR="00055C83" w:rsidRDefault="00055C83" w:rsidP="001557AE">
      <w:pPr>
        <w:pStyle w:val="BodyTextIndent3"/>
        <w:spacing w:line="240" w:lineRule="auto"/>
        <w:jc w:val="right"/>
        <w:rPr>
          <w:rFonts w:ascii="GHEA Grapalat" w:hAnsi="GHEA Grapalat" w:cs="Sylfaen"/>
          <w:b/>
          <w:lang w:val="hy-AM"/>
        </w:rPr>
      </w:pPr>
    </w:p>
    <w:p w14:paraId="6316A231" w14:textId="77777777" w:rsidR="00055C83" w:rsidRDefault="00055C83" w:rsidP="001557AE">
      <w:pPr>
        <w:pStyle w:val="BodyTextIndent3"/>
        <w:spacing w:line="240" w:lineRule="auto"/>
        <w:jc w:val="right"/>
        <w:rPr>
          <w:rFonts w:ascii="GHEA Grapalat" w:hAnsi="GHEA Grapalat" w:cs="Sylfaen"/>
          <w:b/>
          <w:lang w:val="hy-AM"/>
        </w:rPr>
      </w:pPr>
    </w:p>
    <w:p w14:paraId="56254A71" w14:textId="77777777" w:rsidR="00055C83" w:rsidRDefault="00055C83" w:rsidP="001557AE">
      <w:pPr>
        <w:pStyle w:val="BodyTextIndent3"/>
        <w:spacing w:line="240" w:lineRule="auto"/>
        <w:jc w:val="right"/>
        <w:rPr>
          <w:rFonts w:ascii="GHEA Grapalat" w:hAnsi="GHEA Grapalat" w:cs="Sylfaen"/>
          <w:b/>
          <w:lang w:val="hy-AM"/>
        </w:rPr>
      </w:pPr>
    </w:p>
    <w:p w14:paraId="41718050" w14:textId="77777777" w:rsidR="00055C83" w:rsidRDefault="00055C83" w:rsidP="001557AE">
      <w:pPr>
        <w:pStyle w:val="BodyTextIndent3"/>
        <w:spacing w:line="240" w:lineRule="auto"/>
        <w:jc w:val="right"/>
        <w:rPr>
          <w:rFonts w:ascii="GHEA Grapalat" w:hAnsi="GHEA Grapalat" w:cs="Sylfaen"/>
          <w:b/>
          <w:lang w:val="hy-AM"/>
        </w:rPr>
      </w:pPr>
    </w:p>
    <w:p w14:paraId="4DAB4F37" w14:textId="77777777" w:rsidR="00055C83" w:rsidRDefault="00055C83" w:rsidP="001557AE">
      <w:pPr>
        <w:pStyle w:val="BodyTextIndent3"/>
        <w:spacing w:line="240" w:lineRule="auto"/>
        <w:jc w:val="right"/>
        <w:rPr>
          <w:rFonts w:ascii="GHEA Grapalat" w:hAnsi="GHEA Grapalat" w:cs="Sylfaen"/>
          <w:b/>
          <w:lang w:val="hy-AM"/>
        </w:rPr>
      </w:pPr>
    </w:p>
    <w:p w14:paraId="789AF164" w14:textId="77777777" w:rsidR="00055C83" w:rsidRDefault="00055C83" w:rsidP="001557AE">
      <w:pPr>
        <w:pStyle w:val="BodyTextIndent3"/>
        <w:spacing w:line="240" w:lineRule="auto"/>
        <w:jc w:val="right"/>
        <w:rPr>
          <w:rFonts w:ascii="GHEA Grapalat" w:hAnsi="GHEA Grapalat" w:cs="Sylfaen"/>
          <w:b/>
          <w:lang w:val="hy-AM"/>
        </w:rPr>
      </w:pPr>
    </w:p>
    <w:p w14:paraId="7D681942" w14:textId="77777777" w:rsidR="00055C83" w:rsidRDefault="00055C83" w:rsidP="001557AE">
      <w:pPr>
        <w:pStyle w:val="BodyTextIndent3"/>
        <w:spacing w:line="240" w:lineRule="auto"/>
        <w:jc w:val="right"/>
        <w:rPr>
          <w:rFonts w:ascii="GHEA Grapalat" w:hAnsi="GHEA Grapalat" w:cs="Sylfaen"/>
          <w:b/>
          <w:lang w:val="hy-AM"/>
        </w:rPr>
      </w:pPr>
    </w:p>
    <w:p w14:paraId="4E8A412F" w14:textId="77777777" w:rsidR="00055C83" w:rsidRDefault="00055C83" w:rsidP="001557AE">
      <w:pPr>
        <w:pStyle w:val="BodyTextIndent3"/>
        <w:spacing w:line="240" w:lineRule="auto"/>
        <w:jc w:val="right"/>
        <w:rPr>
          <w:rFonts w:ascii="GHEA Grapalat" w:hAnsi="GHEA Grapalat" w:cs="Sylfaen"/>
          <w:b/>
          <w:lang w:val="hy-AM"/>
        </w:rPr>
      </w:pPr>
    </w:p>
    <w:p w14:paraId="220AD154" w14:textId="77777777" w:rsidR="00055C83" w:rsidRDefault="00055C83" w:rsidP="001557AE">
      <w:pPr>
        <w:pStyle w:val="BodyTextIndent3"/>
        <w:spacing w:line="240" w:lineRule="auto"/>
        <w:jc w:val="right"/>
        <w:rPr>
          <w:rFonts w:ascii="GHEA Grapalat" w:hAnsi="GHEA Grapalat" w:cs="Sylfaen"/>
          <w:b/>
          <w:lang w:val="hy-AM"/>
        </w:rPr>
      </w:pPr>
    </w:p>
    <w:p w14:paraId="5A625BAD" w14:textId="77777777" w:rsidR="00055C83" w:rsidRDefault="00055C83" w:rsidP="001557AE">
      <w:pPr>
        <w:pStyle w:val="BodyTextIndent3"/>
        <w:spacing w:line="240" w:lineRule="auto"/>
        <w:jc w:val="right"/>
        <w:rPr>
          <w:rFonts w:ascii="GHEA Grapalat" w:hAnsi="GHEA Grapalat" w:cs="Sylfaen"/>
          <w:b/>
          <w:lang w:val="hy-AM"/>
        </w:rPr>
      </w:pPr>
    </w:p>
    <w:p w14:paraId="35961541" w14:textId="77777777" w:rsidR="00055C83" w:rsidRDefault="00055C83" w:rsidP="001557AE">
      <w:pPr>
        <w:pStyle w:val="BodyTextIndent3"/>
        <w:spacing w:line="240" w:lineRule="auto"/>
        <w:jc w:val="right"/>
        <w:rPr>
          <w:rFonts w:ascii="GHEA Grapalat" w:hAnsi="GHEA Grapalat" w:cs="Sylfaen"/>
          <w:b/>
          <w:lang w:val="hy-AM"/>
        </w:rPr>
      </w:pPr>
    </w:p>
    <w:p w14:paraId="55CD0611" w14:textId="77777777" w:rsidR="00055C83" w:rsidRDefault="00055C83" w:rsidP="001557AE">
      <w:pPr>
        <w:pStyle w:val="BodyTextIndent3"/>
        <w:spacing w:line="240" w:lineRule="auto"/>
        <w:jc w:val="right"/>
        <w:rPr>
          <w:rFonts w:ascii="GHEA Grapalat" w:hAnsi="GHEA Grapalat" w:cs="Sylfaen"/>
          <w:b/>
          <w:lang w:val="hy-AM"/>
        </w:rPr>
      </w:pPr>
    </w:p>
    <w:p w14:paraId="6D035CB4" w14:textId="77777777" w:rsidR="00055C83" w:rsidRDefault="00055C83" w:rsidP="001557AE">
      <w:pPr>
        <w:pStyle w:val="BodyTextIndent3"/>
        <w:spacing w:line="240" w:lineRule="auto"/>
        <w:jc w:val="right"/>
        <w:rPr>
          <w:rFonts w:ascii="GHEA Grapalat" w:hAnsi="GHEA Grapalat" w:cs="Sylfaen"/>
          <w:b/>
          <w:lang w:val="hy-AM"/>
        </w:rPr>
      </w:pPr>
    </w:p>
    <w:p w14:paraId="19F85A64" w14:textId="77777777" w:rsidR="00055C83" w:rsidRDefault="00055C83" w:rsidP="001557AE">
      <w:pPr>
        <w:pStyle w:val="BodyTextIndent3"/>
        <w:spacing w:line="240" w:lineRule="auto"/>
        <w:jc w:val="right"/>
        <w:rPr>
          <w:rFonts w:ascii="GHEA Grapalat" w:hAnsi="GHEA Grapalat" w:cs="Sylfaen"/>
          <w:b/>
          <w:lang w:val="hy-AM"/>
        </w:rPr>
      </w:pPr>
    </w:p>
    <w:p w14:paraId="76347B87" w14:textId="77777777" w:rsidR="00055C83" w:rsidRDefault="00055C83" w:rsidP="001557AE">
      <w:pPr>
        <w:pStyle w:val="BodyTextIndent3"/>
        <w:spacing w:line="240" w:lineRule="auto"/>
        <w:jc w:val="right"/>
        <w:rPr>
          <w:rFonts w:ascii="GHEA Grapalat" w:hAnsi="GHEA Grapalat" w:cs="Sylfaen"/>
          <w:b/>
          <w:lang w:val="hy-AM"/>
        </w:rPr>
      </w:pPr>
    </w:p>
    <w:p w14:paraId="3841A0CF" w14:textId="77777777" w:rsidR="00055C83" w:rsidRDefault="00055C83" w:rsidP="001557AE">
      <w:pPr>
        <w:pStyle w:val="BodyTextIndent3"/>
        <w:spacing w:line="240" w:lineRule="auto"/>
        <w:jc w:val="right"/>
        <w:rPr>
          <w:rFonts w:ascii="GHEA Grapalat" w:hAnsi="GHEA Grapalat" w:cs="Sylfaen"/>
          <w:b/>
          <w:lang w:val="hy-AM"/>
        </w:rPr>
      </w:pPr>
    </w:p>
    <w:p w14:paraId="7B041CB5" w14:textId="77777777" w:rsidR="00055C83" w:rsidRDefault="00055C83" w:rsidP="001557AE">
      <w:pPr>
        <w:pStyle w:val="BodyTextIndent3"/>
        <w:spacing w:line="240" w:lineRule="auto"/>
        <w:jc w:val="right"/>
        <w:rPr>
          <w:rFonts w:ascii="GHEA Grapalat" w:hAnsi="GHEA Grapalat" w:cs="Sylfaen"/>
          <w:b/>
          <w:lang w:val="hy-AM"/>
        </w:rPr>
      </w:pPr>
    </w:p>
    <w:p w14:paraId="7019A99D" w14:textId="77777777" w:rsidR="00055C83" w:rsidRDefault="00055C83" w:rsidP="001557AE">
      <w:pPr>
        <w:pStyle w:val="BodyTextIndent3"/>
        <w:spacing w:line="240" w:lineRule="auto"/>
        <w:jc w:val="right"/>
        <w:rPr>
          <w:rFonts w:ascii="GHEA Grapalat" w:hAnsi="GHEA Grapalat" w:cs="Sylfaen"/>
          <w:b/>
          <w:lang w:val="hy-AM"/>
        </w:rPr>
      </w:pPr>
    </w:p>
    <w:p w14:paraId="6E026C7E" w14:textId="77777777" w:rsidR="00055C83" w:rsidRDefault="00055C83" w:rsidP="001557AE">
      <w:pPr>
        <w:pStyle w:val="BodyTextIndent3"/>
        <w:spacing w:line="240" w:lineRule="auto"/>
        <w:jc w:val="right"/>
        <w:rPr>
          <w:rFonts w:ascii="GHEA Grapalat" w:hAnsi="GHEA Grapalat" w:cs="Sylfaen"/>
          <w:b/>
          <w:lang w:val="hy-AM"/>
        </w:rPr>
      </w:pPr>
    </w:p>
    <w:p w14:paraId="6B351B27" w14:textId="77777777" w:rsidR="00055C83" w:rsidRDefault="00055C83" w:rsidP="001557AE">
      <w:pPr>
        <w:pStyle w:val="BodyTextIndent3"/>
        <w:spacing w:line="240" w:lineRule="auto"/>
        <w:jc w:val="right"/>
        <w:rPr>
          <w:rFonts w:ascii="GHEA Grapalat" w:hAnsi="GHEA Grapalat" w:cs="Sylfaen"/>
          <w:b/>
          <w:lang w:val="hy-AM"/>
        </w:rPr>
      </w:pPr>
    </w:p>
    <w:p w14:paraId="42B3441F" w14:textId="77777777" w:rsidR="00055C83" w:rsidRDefault="00055C83" w:rsidP="001557AE">
      <w:pPr>
        <w:pStyle w:val="BodyTextIndent3"/>
        <w:spacing w:line="240" w:lineRule="auto"/>
        <w:jc w:val="right"/>
        <w:rPr>
          <w:rFonts w:ascii="GHEA Grapalat" w:hAnsi="GHEA Grapalat" w:cs="Sylfaen"/>
          <w:b/>
          <w:lang w:val="hy-AM"/>
        </w:rPr>
      </w:pPr>
    </w:p>
    <w:p w14:paraId="7E59B12E" w14:textId="77777777" w:rsidR="00055C83" w:rsidRDefault="00055C83" w:rsidP="001557AE">
      <w:pPr>
        <w:pStyle w:val="BodyTextIndent3"/>
        <w:spacing w:line="240" w:lineRule="auto"/>
        <w:jc w:val="right"/>
        <w:rPr>
          <w:rFonts w:ascii="GHEA Grapalat" w:hAnsi="GHEA Grapalat" w:cs="Sylfaen"/>
          <w:b/>
          <w:lang w:val="hy-AM"/>
        </w:rPr>
      </w:pPr>
    </w:p>
    <w:p w14:paraId="61CA9F33" w14:textId="77777777" w:rsidR="00055C83" w:rsidRDefault="00055C83" w:rsidP="001557AE">
      <w:pPr>
        <w:pStyle w:val="BodyTextIndent3"/>
        <w:spacing w:line="240" w:lineRule="auto"/>
        <w:jc w:val="right"/>
        <w:rPr>
          <w:rFonts w:ascii="GHEA Grapalat" w:hAnsi="GHEA Grapalat" w:cs="Sylfaen"/>
          <w:b/>
          <w:lang w:val="hy-AM"/>
        </w:rPr>
      </w:pPr>
    </w:p>
    <w:p w14:paraId="09D7E324" w14:textId="77777777" w:rsidR="000D2C4A" w:rsidRDefault="000D2C4A" w:rsidP="001557AE">
      <w:pPr>
        <w:pStyle w:val="BodyTextIndent3"/>
        <w:spacing w:line="240" w:lineRule="auto"/>
        <w:jc w:val="right"/>
        <w:rPr>
          <w:rFonts w:ascii="GHEA Grapalat" w:hAnsi="GHEA Grapalat" w:cs="Sylfaen"/>
          <w:b/>
          <w:lang w:val="hy-AM"/>
        </w:rPr>
      </w:pPr>
    </w:p>
    <w:p w14:paraId="3622D8E5" w14:textId="4D81DBBE"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09947940"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B25F5">
        <w:rPr>
          <w:rFonts w:ascii="GHEA Grapalat" w:hAnsi="GHEA Grapalat"/>
          <w:b/>
          <w:lang w:val="hy-AM"/>
        </w:rPr>
        <w:t>ԳՀԱՇՁԲ-</w:t>
      </w:r>
      <w:r w:rsidR="0095356C">
        <w:rPr>
          <w:rFonts w:ascii="GHEA Grapalat" w:hAnsi="GHEA Grapalat"/>
          <w:b/>
          <w:lang w:val="hy-AM"/>
        </w:rPr>
        <w:t>24/61</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1507F165" w:rsidR="00B2572B" w:rsidRDefault="00BB0E2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5E1F72">
        <w:rPr>
          <w:rFonts w:ascii="GHEA Grapalat" w:hAnsi="GHEA Grapalat" w:cs="Arial"/>
          <w:b/>
          <w:lang w:val="hy-AM"/>
        </w:rPr>
        <w:t xml:space="preserve">ի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77100683" w14:textId="77777777" w:rsidR="001557AE" w:rsidRPr="004B2068"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B2068">
        <w:rPr>
          <w:rStyle w:val="Strong"/>
          <w:rFonts w:ascii="GHEA Grapalat" w:hAnsi="GHEA Grapalat"/>
          <w:color w:val="000000"/>
          <w:sz w:val="20"/>
          <w:szCs w:val="20"/>
          <w:lang w:val="hy-AM"/>
        </w:rPr>
        <w:t>ԵՐԱՇԽԻՔ N __________</w:t>
      </w:r>
    </w:p>
    <w:p w14:paraId="3CD6D44A" w14:textId="77777777" w:rsidR="007154FC" w:rsidRPr="004B2068" w:rsidRDefault="007154FC" w:rsidP="007154FC">
      <w:pPr>
        <w:pStyle w:val="NormalWeb"/>
        <w:shd w:val="clear" w:color="auto" w:fill="FFFFFF"/>
        <w:spacing w:before="0" w:beforeAutospacing="0" w:after="0" w:afterAutospacing="0"/>
        <w:ind w:firstLine="375"/>
        <w:rPr>
          <w:rStyle w:val="Strong"/>
          <w:lang w:val="hy-AM"/>
        </w:rPr>
      </w:pPr>
    </w:p>
    <w:p w14:paraId="5E12F03A" w14:textId="77777777" w:rsidR="005E6032" w:rsidRPr="0093002B" w:rsidRDefault="007154FC"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B2068">
        <w:rPr>
          <w:rStyle w:val="Strong"/>
          <w:rFonts w:ascii="GHEA Grapalat" w:hAnsi="GHEA Grapalat"/>
          <w:b w:val="0"/>
          <w:bCs w:val="0"/>
          <w:sz w:val="20"/>
          <w:szCs w:val="20"/>
          <w:lang w:val="hy-AM"/>
        </w:rPr>
        <w:tab/>
      </w:r>
      <w:r w:rsidR="005E6032" w:rsidRPr="0093002B">
        <w:rPr>
          <w:rStyle w:val="Strong"/>
          <w:rFonts w:ascii="GHEA Grapalat" w:hAnsi="GHEA Grapalat"/>
          <w:b w:val="0"/>
          <w:bCs w:val="0"/>
          <w:sz w:val="20"/>
          <w:szCs w:val="20"/>
          <w:lang w:val="hy-AM"/>
        </w:rPr>
        <w:t xml:space="preserve">1.Սույն երաշխիքը </w:t>
      </w:r>
      <w:r w:rsidR="005E6032">
        <w:rPr>
          <w:rStyle w:val="Strong"/>
          <w:rFonts w:ascii="GHEA Grapalat" w:hAnsi="GHEA Grapalat"/>
          <w:b w:val="0"/>
          <w:bCs w:val="0"/>
          <w:sz w:val="20"/>
          <w:szCs w:val="20"/>
          <w:lang w:val="hy-AM"/>
        </w:rPr>
        <w:t xml:space="preserve">, ինչպես նաև սույն երաշխիքի բնօրինակից արտատպված </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սկանավորված</w:t>
      </w:r>
      <w:r w:rsidR="005E6032" w:rsidRPr="001F62BA">
        <w:rPr>
          <w:rStyle w:val="Strong"/>
          <w:rFonts w:ascii="GHEA Grapalat" w:hAnsi="GHEA Grapalat"/>
          <w:b w:val="0"/>
          <w:bCs w:val="0"/>
          <w:sz w:val="20"/>
          <w:szCs w:val="20"/>
          <w:lang w:val="hy-AM"/>
        </w:rPr>
        <w:t>)</w:t>
      </w:r>
      <w:r w:rsidR="005E6032">
        <w:rPr>
          <w:rStyle w:val="Strong"/>
          <w:rFonts w:ascii="GHEA Grapalat" w:hAnsi="GHEA Grapalat"/>
          <w:b w:val="0"/>
          <w:bCs w:val="0"/>
          <w:sz w:val="20"/>
          <w:szCs w:val="20"/>
          <w:lang w:val="hy-AM"/>
        </w:rPr>
        <w:t xml:space="preserve"> տարբերակը</w:t>
      </w:r>
      <w:r w:rsidR="005E6032" w:rsidRPr="000B4CF4">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lang w:val="hy-AM"/>
        </w:rPr>
        <w:t xml:space="preserve">(այսուհետ՝ երաշխիք) հանդիսանում </w:t>
      </w:r>
      <w:r w:rsidR="005E6032">
        <w:rPr>
          <w:rStyle w:val="Strong"/>
          <w:rFonts w:ascii="GHEA Grapalat" w:hAnsi="GHEA Grapalat"/>
          <w:b w:val="0"/>
          <w:bCs w:val="0"/>
          <w:sz w:val="20"/>
          <w:szCs w:val="20"/>
          <w:lang w:val="hy-AM"/>
        </w:rPr>
        <w:t>են</w:t>
      </w:r>
      <w:r w:rsidR="005E6032" w:rsidRPr="0093002B">
        <w:rPr>
          <w:rStyle w:val="Strong"/>
          <w:rFonts w:ascii="GHEA Grapalat" w:hAnsi="GHEA Grapalat"/>
          <w:b w:val="0"/>
          <w:bCs w:val="0"/>
          <w:sz w:val="20"/>
          <w:szCs w:val="20"/>
          <w:lang w:val="hy-AM"/>
        </w:rPr>
        <w:t xml:space="preserve"> </w:t>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r w:rsidR="005E6032" w:rsidRPr="0093002B">
        <w:rPr>
          <w:rStyle w:val="Strong"/>
          <w:rFonts w:ascii="GHEA Grapalat" w:hAnsi="GHEA Grapalat"/>
          <w:b w:val="0"/>
          <w:bCs w:val="0"/>
          <w:sz w:val="20"/>
          <w:szCs w:val="20"/>
          <w:u w:val="single"/>
          <w:lang w:val="hy-AM"/>
        </w:rPr>
        <w:tab/>
      </w:r>
    </w:p>
    <w:p w14:paraId="1796C9F9" w14:textId="77777777" w:rsidR="005E6032" w:rsidRPr="0093002B" w:rsidRDefault="005E6032" w:rsidP="005E6032">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ECF1453" w14:textId="2C8A0435" w:rsidR="005E6032" w:rsidRPr="00755612" w:rsidRDefault="005E6032" w:rsidP="005E6032">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ԵՔ-ԳՀԱՇՁԲ-</w:t>
      </w:r>
      <w:r w:rsidR="0095356C">
        <w:rPr>
          <w:rFonts w:ascii="GHEA Grapalat" w:hAnsi="GHEA Grapalat" w:cs="Arial"/>
          <w:b/>
          <w:sz w:val="20"/>
          <w:szCs w:val="20"/>
          <w:lang w:val="hy-AM"/>
        </w:rPr>
        <w:t>24/61</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394B76D7" w14:textId="77777777" w:rsidR="005E6032" w:rsidRPr="0093002B" w:rsidRDefault="005E6032" w:rsidP="005E6032">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F1AE2E9"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657FBF16" w14:textId="77777777" w:rsidR="005E6032" w:rsidRPr="0093002B" w:rsidRDefault="005E6032" w:rsidP="005E6032">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0D2A2E7" w14:textId="77777777" w:rsidR="005E6032" w:rsidRPr="0093002B" w:rsidRDefault="005E6032" w:rsidP="005E6032">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5BC0780B"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1CA2F38" w14:textId="77777777" w:rsidR="005E6032" w:rsidRPr="0093002B" w:rsidRDefault="005E6032" w:rsidP="005E6032">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4821610" w14:textId="77777777" w:rsidR="005E6032" w:rsidRPr="0093002B" w:rsidRDefault="005E6032" w:rsidP="005E603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4D954FC9"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422B90B" w14:textId="77777777" w:rsidR="005E6032" w:rsidRPr="00965EF3"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321D1D4" w14:textId="5F28A360" w:rsidR="005E6032" w:rsidRPr="00965EF3"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ԵՔ-ԳՀԱՇՁԲ-</w:t>
      </w:r>
      <w:r w:rsidR="0095356C">
        <w:rPr>
          <w:rFonts w:ascii="GHEA Grapalat" w:hAnsi="GHEA Grapalat" w:cs="Arial"/>
          <w:b/>
          <w:sz w:val="20"/>
          <w:szCs w:val="20"/>
          <w:lang w:val="hy-AM"/>
        </w:rPr>
        <w:t>24/61</w:t>
      </w:r>
      <w:r w:rsidRPr="00965EF3">
        <w:rPr>
          <w:rFonts w:ascii="GHEA Grapalat" w:hAnsi="GHEA Grapalat"/>
          <w:sz w:val="20"/>
          <w:szCs w:val="20"/>
          <w:lang w:val="hy-AM"/>
        </w:rPr>
        <w:t xml:space="preserve"> ծածկագրով </w:t>
      </w:r>
    </w:p>
    <w:p w14:paraId="737BB583" w14:textId="4DE76336" w:rsidR="005E6032" w:rsidRPr="0093002B" w:rsidRDefault="005E6032" w:rsidP="005E6032">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Pr="00B57BD6">
        <w:rPr>
          <w:rFonts w:ascii="GHEA Grapalat" w:hAnsi="GHEA Grapalat"/>
          <w:sz w:val="20"/>
          <w:szCs w:val="20"/>
          <w:lang w:val="hy-AM"/>
        </w:rPr>
        <w:t>ներկայացման վերջնաժամկետը լրանալու</w:t>
      </w:r>
      <w:r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Pr>
          <w:rFonts w:ascii="GHEA Grapalat" w:hAnsi="GHEA Grapalat" w:cs="Sylfaen"/>
          <w:b/>
          <w:bCs/>
          <w:sz w:val="20"/>
          <w:lang w:val="hy-AM"/>
        </w:rPr>
        <w:t>90</w:t>
      </w:r>
      <w:r w:rsidRPr="00056A59">
        <w:rPr>
          <w:rFonts w:ascii="GHEA Grapalat" w:hAnsi="GHEA Grapalat" w:cs="Sylfaen"/>
          <w:b/>
          <w:bCs/>
          <w:sz w:val="20"/>
          <w:lang w:val="hy-AM"/>
        </w:rPr>
        <w:t xml:space="preserve"> </w:t>
      </w:r>
      <w:r w:rsidRPr="0018472B">
        <w:rPr>
          <w:rFonts w:ascii="GHEA Grapalat" w:hAnsi="GHEA Grapalat" w:cs="Sylfaen"/>
          <w:b/>
          <w:bCs/>
          <w:sz w:val="20"/>
          <w:lang w:val="hy-AM"/>
        </w:rPr>
        <w:t>(</w:t>
      </w:r>
      <w:r w:rsidRPr="005E6032">
        <w:rPr>
          <w:rFonts w:ascii="GHEA Grapalat" w:hAnsi="GHEA Grapalat" w:cs="Sylfaen"/>
          <w:b/>
          <w:bCs/>
          <w:sz w:val="20"/>
          <w:lang w:val="hy-AM"/>
        </w:rPr>
        <w:t>իննսուն աշխատանքային օր</w:t>
      </w:r>
      <w:r w:rsidRPr="0018472B">
        <w:rPr>
          <w:rFonts w:ascii="GHEA Grapalat" w:hAnsi="GHEA Grapalat" w:cs="Sylfaen"/>
          <w:b/>
          <w:bCs/>
          <w:sz w:val="20"/>
          <w:lang w:val="hy-AM"/>
        </w:rPr>
        <w:t>)</w:t>
      </w:r>
      <w:r w:rsidRPr="00AB37ED">
        <w:rPr>
          <w:rFonts w:ascii="GHEA Grapalat" w:hAnsi="GHEA Grapalat"/>
          <w:sz w:val="20"/>
          <w:szCs w:val="20"/>
          <w:lang w:val="hy-AM"/>
        </w:rPr>
        <w:t>:</w:t>
      </w:r>
      <w:r w:rsidRPr="00651C76">
        <w:rPr>
          <w:rFonts w:ascii="GHEA Grapalat" w:hAnsi="GHEA Grapalat"/>
          <w:sz w:val="20"/>
          <w:szCs w:val="20"/>
          <w:vertAlign w:val="superscript"/>
          <w:lang w:val="hy-AM"/>
        </w:rPr>
        <w:t>**</w:t>
      </w:r>
      <w:r w:rsidRPr="00651C76">
        <w:rPr>
          <w:rFonts w:ascii="GHEA Grapalat" w:hAnsi="GHEA Grapalat"/>
          <w:sz w:val="20"/>
          <w:szCs w:val="20"/>
          <w:lang w:val="hy-AM"/>
        </w:rPr>
        <w:t xml:space="preserve"> </w:t>
      </w:r>
      <w:r w:rsidRPr="00965EF3">
        <w:rPr>
          <w:rFonts w:ascii="GHEA Grapalat" w:hAnsi="GHEA Grapalat"/>
          <w:sz w:val="20"/>
          <w:szCs w:val="20"/>
          <w:lang w:val="hy-AM"/>
        </w:rPr>
        <w:t>Սույն երաշխիքի տրամադրման փաստի վերաբերյալ տեղեկատվությունը՝ երաշխիքի համարը, տրամադրող բանկի անվանումը և սույն երաշխիքի 1-ին կետում նշված ծածկագիրը</w:t>
      </w:r>
      <w:r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3002B">
        <w:rPr>
          <w:rFonts w:ascii="GHEA Grapalat" w:eastAsia="Calibri" w:hAnsi="GHEA Grapalat"/>
          <w:sz w:val="20"/>
          <w:szCs w:val="20"/>
          <w:lang w:val="hy-AM"/>
        </w:rPr>
        <w:t xml:space="preserve">գնահատող հանձնաժողովի </w:t>
      </w:r>
      <w:r w:rsidRPr="0093002B">
        <w:rPr>
          <w:rFonts w:ascii="GHEA Grapalat" w:hAnsi="GHEA Grapalat"/>
          <w:sz w:val="20"/>
          <w:szCs w:val="20"/>
          <w:lang w:val="hy-AM"/>
        </w:rPr>
        <w:t>քարտուղարի</w:t>
      </w:r>
      <w:r>
        <w:rPr>
          <w:rFonts w:ascii="GHEA Grapalat" w:hAnsi="GHEA Grapalat"/>
          <w:sz w:val="20"/>
          <w:szCs w:val="20"/>
          <w:lang w:val="hy-AM"/>
        </w:rPr>
        <w:t>՝</w:t>
      </w:r>
      <w:r w:rsidR="000D2C4A" w:rsidRPr="000D2C4A">
        <w:rPr>
          <w:rFonts w:ascii="GHEA Grapalat" w:hAnsi="GHEA Grapalat"/>
          <w:sz w:val="20"/>
          <w:szCs w:val="20"/>
          <w:lang w:val="hy-AM"/>
        </w:rPr>
        <w:t>g</w:t>
      </w:r>
      <w:r w:rsidR="000D2C4A">
        <w:rPr>
          <w:rFonts w:ascii="GHEA Grapalat" w:hAnsi="GHEA Grapalat"/>
          <w:sz w:val="20"/>
          <w:szCs w:val="20"/>
          <w:lang w:val="hy-AM"/>
        </w:rPr>
        <w:t>or.muradyan@yerevan.am</w:t>
      </w:r>
      <w:r>
        <w:rPr>
          <w:rFonts w:ascii="GHEA Grapalat" w:hAnsi="GHEA Grapalat"/>
          <w:sz w:val="20"/>
          <w:szCs w:val="20"/>
          <w:lang w:val="hy-AM"/>
        </w:rPr>
        <w:t xml:space="preserve"> </w:t>
      </w:r>
      <w:r w:rsidRPr="0093002B">
        <w:rPr>
          <w:rFonts w:ascii="GHEA Grapalat" w:hAnsi="GHEA Grapalat"/>
          <w:sz w:val="20"/>
          <w:szCs w:val="20"/>
          <w:lang w:val="hy-AM"/>
        </w:rPr>
        <w:t xml:space="preserve">էլեկտրոնային փոստի հասցեին։     </w:t>
      </w:r>
    </w:p>
    <w:p w14:paraId="6BEF5A66"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586BE5FA"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628974"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53FF49D"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1982431" w14:textId="77777777" w:rsidR="005E6032" w:rsidRPr="0093002B" w:rsidRDefault="005E6032" w:rsidP="005E603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4B160FE"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E2A70C"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92F48B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60611D0"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1E63746"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7E342AF"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820DA4"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520CCB" w14:textId="77777777" w:rsidR="005E6032" w:rsidRPr="0093002B" w:rsidRDefault="005E6032" w:rsidP="005E603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2C194C5" w14:textId="77777777" w:rsidR="005E6032" w:rsidRPr="0093002B" w:rsidRDefault="005E6032" w:rsidP="005E6032">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37753F48" w14:textId="77777777" w:rsidR="005E6032" w:rsidRDefault="005E6032" w:rsidP="005E6032">
      <w:pPr>
        <w:pStyle w:val="BodyTextIndent3"/>
        <w:spacing w:line="240" w:lineRule="auto"/>
        <w:jc w:val="left"/>
        <w:rPr>
          <w:rFonts w:ascii="GHEA Grapalat" w:hAnsi="GHEA Grapalat" w:cs="Sylfaen"/>
          <w:vertAlign w:val="superscript"/>
          <w:lang w:val="hy-AM"/>
        </w:rPr>
      </w:pPr>
    </w:p>
    <w:p w14:paraId="28096E58" w14:textId="77777777" w:rsidR="005E6032" w:rsidRPr="0093002B" w:rsidRDefault="005E6032" w:rsidP="005E6032">
      <w:pPr>
        <w:pStyle w:val="FootnoteText"/>
        <w:jc w:val="both"/>
        <w:rPr>
          <w:rFonts w:ascii="GHEA Grapalat" w:hAnsi="GHEA Grapalat"/>
          <w:i/>
          <w:sz w:val="18"/>
          <w:szCs w:val="18"/>
          <w:lang w:val="hy-AM"/>
        </w:rPr>
      </w:pPr>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0CDB00DC" w:rsidR="00460310" w:rsidRPr="001557AE" w:rsidRDefault="00460310" w:rsidP="005E6032">
      <w:pPr>
        <w:pStyle w:val="NormalWeb"/>
        <w:shd w:val="clear" w:color="auto" w:fill="FFFFFF"/>
        <w:spacing w:before="0" w:beforeAutospacing="0" w:after="0" w:afterAutospacing="0"/>
        <w:ind w:firstLine="375"/>
        <w:rPr>
          <w:rFonts w:ascii="GHEA Grapalat" w:hAnsi="GHEA Grapalat" w:cs="Arial"/>
          <w:b/>
          <w:lang w:val="hy-AM"/>
        </w:rPr>
      </w:pPr>
      <w:r>
        <w:rPr>
          <w:rFonts w:ascii="GHEA Grapalat" w:hAnsi="GHEA Grapalat" w:cs="Sylfaen"/>
          <w:vertAlign w:val="superscript"/>
          <w:lang w:val="hy-AM"/>
        </w:rPr>
        <w:lastRenderedPageBreak/>
        <w:t>**</w:t>
      </w:r>
      <w:r w:rsidRPr="00460310">
        <w:rPr>
          <w:rFonts w:ascii="GHEA Grapalat" w:hAnsi="GHEA Grapalat"/>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0402F36F" w14:textId="77777777" w:rsidR="00987A57" w:rsidRDefault="00987A57" w:rsidP="009C370D">
      <w:pPr>
        <w:pStyle w:val="BodyTextIndent3"/>
        <w:spacing w:line="240" w:lineRule="auto"/>
        <w:jc w:val="center"/>
        <w:rPr>
          <w:rFonts w:ascii="GHEA Grapalat" w:hAnsi="GHEA Grapalat" w:cs="Sylfaen"/>
          <w:b/>
          <w:bCs/>
          <w:lang w:val="hy-AM"/>
        </w:rPr>
      </w:pPr>
    </w:p>
    <w:p w14:paraId="72470DC4" w14:textId="77777777" w:rsidR="00987A57" w:rsidRDefault="00987A57" w:rsidP="009C370D">
      <w:pPr>
        <w:pStyle w:val="BodyTextIndent3"/>
        <w:spacing w:line="240" w:lineRule="auto"/>
        <w:jc w:val="center"/>
        <w:rPr>
          <w:rFonts w:ascii="GHEA Grapalat" w:hAnsi="GHEA Grapalat" w:cs="Sylfaen"/>
          <w:b/>
          <w:bCs/>
          <w:lang w:val="hy-AM"/>
        </w:rPr>
      </w:pPr>
    </w:p>
    <w:p w14:paraId="488F4BA5" w14:textId="2C1D86B0" w:rsidR="001557AE" w:rsidRPr="001557AE" w:rsidRDefault="001557AE" w:rsidP="009C370D">
      <w:pPr>
        <w:pStyle w:val="BodyTextIndent3"/>
        <w:spacing w:line="240" w:lineRule="auto"/>
        <w:jc w:val="center"/>
        <w:rPr>
          <w:rFonts w:ascii="GHEA Grapalat" w:hAnsi="GHEA Grapalat" w:cs="Arial"/>
          <w:b/>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54A3F499"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95356C">
        <w:rPr>
          <w:rFonts w:ascii="GHEA Grapalat" w:hAnsi="GHEA Grapalat"/>
          <w:b/>
          <w:lang w:val="hy-AM"/>
        </w:rPr>
        <w:t>24/61</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479E3D74" w:rsidR="009C370D" w:rsidRPr="00734A5D" w:rsidRDefault="00BB0E2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9C370D" w:rsidRPr="00734A5D">
        <w:rPr>
          <w:rFonts w:ascii="GHEA Grapalat" w:hAnsi="GHEA Grapalat" w:cs="Arial"/>
          <w:b/>
          <w:lang w:val="hy-AM"/>
        </w:rPr>
        <w:t xml:space="preserve">ի </w:t>
      </w:r>
      <w:r w:rsidR="009C370D" w:rsidRPr="00734A5D">
        <w:rPr>
          <w:rFonts w:ascii="GHEA Grapalat" w:hAnsi="GHEA Grapalat" w:cs="Sylfaen"/>
          <w:b/>
          <w:lang w:val="hy-AM"/>
        </w:rPr>
        <w:t>հրավերի</w:t>
      </w:r>
    </w:p>
    <w:p w14:paraId="165126C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2494D66"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112B293C" w14:textId="77777777" w:rsidR="00987A57" w:rsidRPr="0093002B" w:rsidRDefault="00987A57" w:rsidP="00987A57">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FD99AD8"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1A16253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5E9E732A" w14:textId="77777777" w:rsidR="00987A57" w:rsidRPr="0093002B" w:rsidRDefault="00987A57" w:rsidP="00987A57">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7FB4F755" w14:textId="77777777" w:rsidR="00987A57" w:rsidRPr="0093002B" w:rsidRDefault="00987A57" w:rsidP="00987A57">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5C81795B"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պրինցիպալ)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6E196D1A" w14:textId="77777777" w:rsidR="00987A57" w:rsidRPr="0093002B" w:rsidRDefault="00987A57" w:rsidP="00987A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07B5E80"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77E54F9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332BD7D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3404D1CA"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37F0F512" w14:textId="77777777" w:rsidR="00987A57" w:rsidRPr="0093002B" w:rsidRDefault="00987A57" w:rsidP="00987A57">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31F68057" w14:textId="77777777" w:rsidR="00987A57" w:rsidRPr="0093002B" w:rsidRDefault="00987A57" w:rsidP="00987A57">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8A66A69" w14:textId="77777777" w:rsidR="00987A57" w:rsidRPr="0093002B" w:rsidRDefault="00987A57" w:rsidP="00987A57">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034D3210" w14:textId="77777777" w:rsidR="00987A57" w:rsidRPr="0093002B" w:rsidRDefault="00987A57" w:rsidP="00987A57">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3864337"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 </w:t>
      </w:r>
      <w:r w:rsidRPr="0093002B">
        <w:rPr>
          <w:rFonts w:ascii="GHEA Grapalat" w:hAnsi="GHEA Grapalat"/>
          <w:sz w:val="20"/>
          <w:szCs w:val="20"/>
          <w:lang w:val="hy-AM"/>
        </w:rPr>
        <w:t xml:space="preserve"> բենեֆիցիարի և պրինցիպալի միջև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 xml:space="preserve">                               </w:t>
      </w:r>
    </w:p>
    <w:p w14:paraId="10CD5FB1" w14:textId="77777777" w:rsidR="00987A57" w:rsidRPr="0093002B" w:rsidRDefault="00987A57" w:rsidP="00987A57">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31DCB117"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w:t>
      </w:r>
    </w:p>
    <w:p w14:paraId="7A828423" w14:textId="1F084C5A"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էլեկտրոնային փոստի </w:t>
      </w:r>
    </w:p>
    <w:p w14:paraId="7C14292C"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2C7C83EF"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DE208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4793619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7C13C9AD"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E2CDA4D"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AD50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39BF778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159D27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CA15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29F716BF"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73077FB"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69777C7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EE1E5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50E01C2"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6664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338AD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22E5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980649"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41777E49" w14:textId="03C4E469" w:rsidR="00987A57" w:rsidRPr="001557AE" w:rsidRDefault="009C370D" w:rsidP="00987A57">
      <w:pPr>
        <w:pStyle w:val="BodyTextIndent3"/>
        <w:spacing w:line="240" w:lineRule="auto"/>
        <w:jc w:val="center"/>
        <w:rPr>
          <w:rFonts w:ascii="GHEA Grapalat" w:hAnsi="GHEA Grapalat" w:cs="Arial"/>
          <w:b/>
          <w:lang w:val="hy-AM"/>
        </w:rPr>
      </w:pPr>
      <w:r w:rsidRPr="00734A5D">
        <w:rPr>
          <w:rFonts w:ascii="GHEA Grapalat" w:hAnsi="GHEA Grapalat"/>
          <w:b/>
          <w:lang w:val="hy-AM"/>
        </w:rPr>
        <w:br w:type="page"/>
      </w:r>
    </w:p>
    <w:p w14:paraId="1257B051" w14:textId="032AF17B" w:rsidR="00987A57" w:rsidRPr="001557AE" w:rsidRDefault="00987A57" w:rsidP="00987A57">
      <w:pPr>
        <w:pStyle w:val="BodyTextIndent3"/>
        <w:spacing w:line="240" w:lineRule="auto"/>
        <w:jc w:val="center"/>
        <w:rPr>
          <w:rFonts w:ascii="GHEA Grapalat" w:hAnsi="GHEA Grapalat" w:cs="Arial"/>
          <w:b/>
          <w:lang w:val="hy-AM"/>
        </w:rPr>
      </w:pPr>
    </w:p>
    <w:p w14:paraId="24258978" w14:textId="4913C1A8"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53E39021"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B25F5">
        <w:rPr>
          <w:rFonts w:ascii="GHEA Grapalat" w:hAnsi="GHEA Grapalat"/>
          <w:b/>
          <w:lang w:val="hy-AM"/>
        </w:rPr>
        <w:t>ԳՀԱՇՁԲ-</w:t>
      </w:r>
      <w:r w:rsidR="0095356C">
        <w:rPr>
          <w:rFonts w:ascii="GHEA Grapalat" w:hAnsi="GHEA Grapalat"/>
          <w:b/>
          <w:lang w:val="hy-AM"/>
        </w:rPr>
        <w:t>24/61</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43479B2" w:rsidR="00091EBC" w:rsidRPr="00734A5D" w:rsidRDefault="00BB0E2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734A5D">
        <w:rPr>
          <w:rFonts w:ascii="GHEA Grapalat" w:hAnsi="GHEA Grapalat" w:cs="Arial"/>
          <w:b/>
          <w:lang w:val="hy-AM"/>
        </w:rPr>
        <w:t xml:space="preserve">ի </w:t>
      </w:r>
      <w:r w:rsidR="00091EBC" w:rsidRPr="00734A5D">
        <w:rPr>
          <w:rFonts w:ascii="GHEA Grapalat" w:hAnsi="GHEA Grapalat" w:cs="Sylfaen"/>
          <w:b/>
          <w:lang w:val="hy-AM"/>
        </w:rPr>
        <w:t>հրավերի</w:t>
      </w:r>
    </w:p>
    <w:p w14:paraId="581210D7" w14:textId="77777777" w:rsidR="00987A57" w:rsidRPr="0093002B" w:rsidRDefault="00987A57" w:rsidP="00987A57">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81CEBFC" w14:textId="77777777" w:rsidR="00987A57" w:rsidRPr="0093002B" w:rsidRDefault="00987A57" w:rsidP="00987A57">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18960142" w14:textId="77777777" w:rsidR="00987A57" w:rsidRPr="0093002B" w:rsidRDefault="00987A57" w:rsidP="00987A57">
      <w:pPr>
        <w:pStyle w:val="NormalWeb"/>
        <w:shd w:val="clear" w:color="auto" w:fill="FFFFFF"/>
        <w:spacing w:before="0" w:beforeAutospacing="0" w:after="0" w:afterAutospacing="0"/>
        <w:ind w:firstLine="375"/>
        <w:rPr>
          <w:rStyle w:val="Strong"/>
          <w:lang w:val="hy-AM"/>
        </w:rPr>
      </w:pPr>
    </w:p>
    <w:p w14:paraId="4DBB0B3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BAAB080" w14:textId="77777777" w:rsidR="00987A57" w:rsidRPr="0093002B" w:rsidRDefault="00987A57" w:rsidP="00987A57">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7E41DEB6"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lang w:val="hy-AM"/>
        </w:rPr>
        <w:t xml:space="preserve">(այսուհետ՝ պրինցիպալ)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4009DF82"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55D04D93"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կնքվելիք պայմանագրի համարը</w:t>
      </w:r>
    </w:p>
    <w:p w14:paraId="333CE7F4"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429B5687" w14:textId="77777777" w:rsidR="00987A57" w:rsidRPr="0093002B" w:rsidRDefault="00987A57" w:rsidP="00987A57">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C535F8B" w14:textId="77777777" w:rsidR="00987A57" w:rsidRPr="0093002B" w:rsidRDefault="00987A57" w:rsidP="00987A57">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58543EC"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648B61D7" w14:textId="77777777" w:rsidR="00987A57" w:rsidRPr="0093002B" w:rsidRDefault="00987A57" w:rsidP="00987A57">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52355C48" w14:textId="77777777" w:rsidR="00987A57" w:rsidRPr="0093002B" w:rsidRDefault="00987A57" w:rsidP="00987A57">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6422149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0A7BD36C"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B6A9A6B"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5. Երաշխիքը գործում է</w:t>
      </w:r>
      <w:r>
        <w:rPr>
          <w:rFonts w:ascii="GHEA Grapalat" w:hAnsi="GHEA Grapalat"/>
          <w:sz w:val="20"/>
          <w:szCs w:val="20"/>
          <w:lang w:val="hy-AM"/>
        </w:rPr>
        <w:t xml:space="preserve"> թողարկման պահից և ուժի մեջ է</w:t>
      </w:r>
      <w:r w:rsidRPr="0093002B">
        <w:rPr>
          <w:rFonts w:ascii="GHEA Grapalat" w:hAnsi="GHEA Grapalat"/>
          <w:sz w:val="20"/>
          <w:szCs w:val="20"/>
          <w:lang w:val="hy-AM"/>
        </w:rPr>
        <w:t xml:space="preserve"> բենեֆիցիարի և պրից</w:t>
      </w:r>
      <w:r>
        <w:rPr>
          <w:rFonts w:ascii="GHEA Grapalat" w:hAnsi="GHEA Grapalat"/>
          <w:sz w:val="20"/>
          <w:szCs w:val="20"/>
          <w:lang w:val="hy-AM"/>
        </w:rPr>
        <w:t>ն</w:t>
      </w:r>
      <w:r w:rsidRPr="0093002B">
        <w:rPr>
          <w:rFonts w:ascii="GHEA Grapalat" w:hAnsi="GHEA Grapalat"/>
          <w:sz w:val="20"/>
          <w:szCs w:val="20"/>
          <w:lang w:val="hy-AM"/>
        </w:rPr>
        <w:t xml:space="preserve">իպալի միջև կնքվելիքN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3B2DFF3" w14:textId="77777777" w:rsidR="00987A57" w:rsidRPr="0093002B" w:rsidRDefault="00987A57" w:rsidP="00987A57">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0464865" w14:textId="77777777" w:rsidR="00987A57" w:rsidRPr="0093002B" w:rsidRDefault="00987A57" w:rsidP="00987A57">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7353F95E" w14:textId="6EFCA114" w:rsidR="00987A57" w:rsidRPr="008242F8" w:rsidRDefault="00987A57" w:rsidP="00987A57">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sz w:val="20"/>
          <w:szCs w:val="20"/>
          <w:lang w:val="hy-AM"/>
        </w:rPr>
        <w:t>՝</w:t>
      </w:r>
      <w:r w:rsidRPr="0093002B">
        <w:rPr>
          <w:rFonts w:ascii="GHEA Grapalat" w:hAnsi="GHEA Grapalat"/>
          <w:sz w:val="20"/>
          <w:szCs w:val="20"/>
          <w:lang w:val="hy-AM"/>
        </w:rPr>
        <w:t xml:space="preserve"> </w:t>
      </w:r>
      <w:r w:rsidR="00ED1056" w:rsidRPr="000D2C4A">
        <w:rPr>
          <w:rFonts w:ascii="GHEA Grapalat" w:hAnsi="GHEA Grapalat"/>
          <w:sz w:val="20"/>
          <w:szCs w:val="20"/>
          <w:lang w:val="hy-AM"/>
        </w:rPr>
        <w:t>g</w:t>
      </w:r>
      <w:r w:rsidR="00ED1056">
        <w:rPr>
          <w:rFonts w:ascii="GHEA Grapalat" w:hAnsi="GHEA Grapalat"/>
          <w:sz w:val="20"/>
          <w:szCs w:val="20"/>
          <w:lang w:val="hy-AM"/>
        </w:rPr>
        <w:t>or.muradyan@yerevan.am</w:t>
      </w:r>
      <w:r w:rsidRPr="008242F8">
        <w:rPr>
          <w:rFonts w:ascii="GHEA Grapalat" w:hAnsi="GHEA Grapalat"/>
          <w:color w:val="000000"/>
          <w:sz w:val="20"/>
          <w:szCs w:val="20"/>
          <w:lang w:val="hy-AM"/>
        </w:rPr>
        <w:t xml:space="preserve">     </w:t>
      </w:r>
    </w:p>
    <w:p w14:paraId="77929191" w14:textId="77777777" w:rsidR="00987A57" w:rsidRPr="0093002B" w:rsidRDefault="00987A57" w:rsidP="00987A57">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Pr="0093002B">
        <w:rPr>
          <w:rFonts w:ascii="GHEA Grapalat" w:hAnsi="GHEA Grapalat"/>
          <w:sz w:val="20"/>
          <w:szCs w:val="20"/>
          <w:lang w:val="hy-AM"/>
        </w:rPr>
        <w:t xml:space="preserve">հասցեին։     </w:t>
      </w:r>
    </w:p>
    <w:p w14:paraId="4CE762C8"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3C57D47"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կատարված</w:t>
      </w:r>
    </w:p>
    <w:p w14:paraId="2A63F8D7"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584E2719" w14:textId="77777777" w:rsidR="00987A57" w:rsidRPr="0093002B" w:rsidRDefault="00987A57" w:rsidP="00987A57">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93EBF8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AD50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93002B">
        <w:rPr>
          <w:rFonts w:ascii="GHEA Grapalat" w:hAnsi="GHEA Grapalat"/>
          <w:sz w:val="20"/>
          <w:szCs w:val="20"/>
          <w:lang w:val="hy-AM"/>
        </w:rPr>
        <w:t xml:space="preserve"> հասցեով գործող տեղեկագրում հրապարակած ծանուցումը:</w:t>
      </w:r>
    </w:p>
    <w:p w14:paraId="07456E0A"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9B35A0"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1664F340"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D4939A" w14:textId="77777777" w:rsidR="00987A57" w:rsidRPr="0093002B" w:rsidRDefault="00987A57" w:rsidP="00987A57">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2B2F3B03"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F7A12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2FEF394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7625C7"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93FEDC"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AA52745"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CE06ABE" w14:textId="77777777" w:rsidR="00987A57" w:rsidRPr="0093002B" w:rsidRDefault="00987A57" w:rsidP="00987A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86BCB6C" w14:textId="77777777" w:rsidR="00987A57" w:rsidRPr="0093002B" w:rsidRDefault="00987A57" w:rsidP="00987A57">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7756FBE8" w14:textId="089DA8D0" w:rsidR="00B2572B" w:rsidRPr="005E1F72" w:rsidRDefault="00334B2F" w:rsidP="00E04E2D">
      <w:pPr>
        <w:pStyle w:val="BodyTextIndent3"/>
        <w:spacing w:line="240" w:lineRule="auto"/>
        <w:jc w:val="right"/>
        <w:rPr>
          <w:rFonts w:ascii="GHEA Grapalat" w:hAnsi="GHEA Grapalat"/>
          <w:lang w:val="hy-AM"/>
        </w:rPr>
      </w:pPr>
      <w:r>
        <w:rPr>
          <w:rFonts w:ascii="GHEA Grapalat" w:hAnsi="GHEA Grapalat"/>
          <w:b/>
          <w:lang w:val="hy-AM"/>
        </w:rPr>
        <w:br w:type="page"/>
      </w:r>
    </w:p>
    <w:p w14:paraId="5087428B" w14:textId="07C2F92B"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sidR="0019419E" w:rsidRPr="00222F7B">
        <w:rPr>
          <w:rFonts w:ascii="GHEA Grapalat" w:hAnsi="GHEA Grapalat" w:cs="Sylfaen"/>
          <w:b/>
          <w:lang w:val="hy-AM"/>
        </w:rPr>
        <w:t>7</w:t>
      </w:r>
    </w:p>
    <w:p w14:paraId="7010A09D" w14:textId="6314ED72"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B25F5">
        <w:rPr>
          <w:rFonts w:ascii="GHEA Grapalat" w:hAnsi="GHEA Grapalat" w:cs="Sylfaen"/>
          <w:b/>
          <w:lang w:val="hy-AM"/>
        </w:rPr>
        <w:t>ԳՀԱՇՁԲ-</w:t>
      </w:r>
      <w:r w:rsidR="0095356C">
        <w:rPr>
          <w:rFonts w:ascii="GHEA Grapalat" w:hAnsi="GHEA Grapalat" w:cs="Sylfaen"/>
          <w:b/>
          <w:lang w:val="hy-AM"/>
        </w:rPr>
        <w:t>24/61</w:t>
      </w:r>
      <w:r w:rsidRPr="00785E88">
        <w:rPr>
          <w:rFonts w:ascii="GHEA Grapalat" w:hAnsi="GHEA Grapalat" w:cs="Sylfaen"/>
          <w:b/>
          <w:lang w:val="hy-AM"/>
        </w:rPr>
        <w:t>»*  ծածկագրով</w:t>
      </w:r>
    </w:p>
    <w:p w14:paraId="48EEAA3C" w14:textId="23CFCB89" w:rsidR="00F02279" w:rsidRPr="00FB1EC7" w:rsidRDefault="00BB0E2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FB1EC7">
        <w:rPr>
          <w:rFonts w:ascii="GHEA Grapalat" w:hAnsi="GHEA Grapalat" w:cs="Sylfaen"/>
          <w:b/>
          <w:lang w:val="hy-AM"/>
        </w:rPr>
        <w:t>ի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C9C308F"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74AF1F4D" w:rsidR="00F02279" w:rsidRPr="003A6CDB" w:rsidRDefault="00F02279" w:rsidP="00E554C8">
      <w:pPr>
        <w:tabs>
          <w:tab w:val="left" w:pos="1170"/>
        </w:tabs>
        <w:ind w:firstLine="720"/>
        <w:jc w:val="both"/>
        <w:rPr>
          <w:rFonts w:ascii="GHEA Grapalat" w:hAnsi="GHEA Grapalat" w:cs="Sylfaen"/>
          <w:sz w:val="20"/>
          <w:szCs w:val="20"/>
          <w:lang w:val="pt-BR"/>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3A6CDB">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3A6CDB">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w:t>
      </w:r>
      <w:r w:rsidR="003A6CDB" w:rsidRPr="003A6CDB">
        <w:rPr>
          <w:rFonts w:ascii="GHEA Grapalat" w:hAnsi="GHEA Grapalat" w:cs="Sylfaen"/>
          <w:sz w:val="20"/>
          <w:szCs w:val="20"/>
          <w:lang w:val="pt-BR"/>
        </w:rPr>
        <w:t>Երևան քաղաքի Դավթաշեն վարչական շրջանի բազմաբնակարան շենքերի հարթ տանիքների վերանորոգման աշխատանքներ</w:t>
      </w:r>
      <w:r w:rsidR="00E554C8" w:rsidRPr="003A6CDB">
        <w:rPr>
          <w:rFonts w:ascii="GHEA Grapalat" w:hAnsi="GHEA Grapalat" w:cs="Sylfaen"/>
          <w:sz w:val="20"/>
          <w:szCs w:val="20"/>
          <w:lang w:val="pt-BR"/>
        </w:rPr>
        <w:t xml:space="preserve">ը </w:t>
      </w:r>
      <w:r w:rsidRPr="003A6CDB">
        <w:rPr>
          <w:rFonts w:ascii="GHEA Grapalat" w:hAnsi="GHEA Grapalat" w:cs="Sylfaen"/>
          <w:sz w:val="20"/>
          <w:szCs w:val="20"/>
          <w:lang w:val="pt-BR"/>
        </w:rPr>
        <w:t>(</w:t>
      </w:r>
      <w:r w:rsidRPr="00FB1EC7">
        <w:rPr>
          <w:rFonts w:ascii="GHEA Grapalat" w:hAnsi="GHEA Grapalat" w:cs="Sylfaen"/>
          <w:sz w:val="20"/>
          <w:szCs w:val="20"/>
          <w:lang w:val="pt-BR"/>
        </w:rPr>
        <w:t>այսուհետ</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3A6CDB">
        <w:rPr>
          <w:rFonts w:ascii="GHEA Grapalat" w:hAnsi="GHEA Grapalat" w:cs="Sylfaen"/>
          <w:sz w:val="20"/>
          <w:szCs w:val="20"/>
          <w:lang w:val="pt-BR"/>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3A6CDB">
        <w:rPr>
          <w:rFonts w:ascii="GHEA Grapalat" w:hAnsi="GHEA Grapalat" w:cs="Sylfaen"/>
          <w:sz w:val="20"/>
          <w:szCs w:val="20"/>
          <w:lang w:val="pt-BR"/>
        </w:rPr>
        <w:t>1.2</w:t>
      </w:r>
      <w:r w:rsidRPr="003A6CDB">
        <w:rPr>
          <w:rFonts w:ascii="GHEA Grapalat" w:hAnsi="GHEA Grapalat" w:cs="Sylfaen"/>
          <w:sz w:val="20"/>
          <w:szCs w:val="20"/>
          <w:lang w:val="pt-BR"/>
        </w:rPr>
        <w:tab/>
        <w:t>Պ</w:t>
      </w:r>
      <w:r w:rsidRPr="00FB1EC7">
        <w:rPr>
          <w:rFonts w:ascii="GHEA Grapalat" w:hAnsi="GHEA Grapalat" w:cs="Sylfaen"/>
          <w:sz w:val="20"/>
          <w:szCs w:val="20"/>
          <w:lang w:val="pt-BR"/>
        </w:rPr>
        <w:t>այմանագրով</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շխատանքները</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 xml:space="preserve">Կապալառուն </w:t>
      </w:r>
      <w:r w:rsidRPr="00FB1EC7">
        <w:rPr>
          <w:rFonts w:ascii="GHEA Grapalat" w:hAnsi="GHEA Grapalat" w:cs="Sylfaen"/>
          <w:sz w:val="20"/>
          <w:szCs w:val="20"/>
          <w:lang w:val="pt-BR"/>
        </w:rPr>
        <w:t>կատարում</w:t>
      </w:r>
      <w:r w:rsidRPr="003A6CDB">
        <w:rPr>
          <w:rFonts w:ascii="GHEA Grapalat" w:hAnsi="GHEA Grapalat" w:cs="Sylfaen"/>
          <w:sz w:val="20"/>
          <w:szCs w:val="20"/>
          <w:lang w:val="pt-BR"/>
        </w:rPr>
        <w:t xml:space="preserve"> </w:t>
      </w:r>
      <w:r w:rsidR="00CF7AC3" w:rsidRPr="003A6CDB">
        <w:rPr>
          <w:rFonts w:ascii="GHEA Grapalat" w:hAnsi="GHEA Grapalat" w:cs="Sylfaen"/>
          <w:sz w:val="20"/>
          <w:szCs w:val="20"/>
          <w:lang w:val="pt-BR"/>
        </w:rPr>
        <w:t>է քաղաքաշինական նորմատիվատեխնիկական և հաստատված նախագծանախահաշվային փաստաթղթերին, ինչպես նաև սույն</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անբաժանելի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մասը</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կազմող</w:t>
      </w:r>
      <w:r w:rsidRPr="003A6CD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3A6CDB">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0B226299" w14:textId="77777777"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w:t>
      </w:r>
      <w:r w:rsidR="00B47774" w:rsidRPr="00BB4DFF">
        <w:rPr>
          <w:rFonts w:ascii="GHEA Grapalat" w:hAnsi="GHEA Grapalat" w:cs="Times Armenian"/>
          <w:sz w:val="22"/>
          <w:lang w:val="hy-AM"/>
        </w:rPr>
        <w:t>Համաձայն հավելված 2</w:t>
      </w:r>
      <w:r w:rsidR="00B47774">
        <w:rPr>
          <w:rFonts w:ascii="GHEA Grapalat" w:hAnsi="GHEA Grapalat" w:cs="Times Armenian"/>
          <w:lang w:val="hy-AM"/>
        </w:rPr>
        <w:t xml:space="preserve">: </w:t>
      </w:r>
    </w:p>
    <w:p w14:paraId="024C781F" w14:textId="74736CD0" w:rsidR="00F02279" w:rsidRPr="00B47774" w:rsidRDefault="00F02279" w:rsidP="00B47774">
      <w:pPr>
        <w:tabs>
          <w:tab w:val="left" w:pos="1134"/>
        </w:tabs>
        <w:ind w:firstLine="720"/>
        <w:jc w:val="both"/>
        <w:rPr>
          <w:rFonts w:ascii="GHEA Grapalat" w:hAnsi="GHEA Grapalat" w:cs="Times Armenian"/>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սահմանված են սույն պայմանագրի</w:t>
      </w:r>
      <w:r w:rsidR="00CF7AC3">
        <w:rPr>
          <w:rFonts w:ascii="GHEA Grapalat" w:hAnsi="GHEA Grapalat" w:cs="Sylfaen"/>
          <w:sz w:val="20"/>
          <w:szCs w:val="20"/>
          <w:lang w:val="es-ES"/>
        </w:rPr>
        <w:t xml:space="preserve"> </w:t>
      </w:r>
      <w:r w:rsidR="00CF7AC3">
        <w:rPr>
          <w:rFonts w:ascii="GHEA Grapalat" w:hAnsi="GHEA Grapalat" w:cs="Sylfaen"/>
          <w:sz w:val="20"/>
          <w:szCs w:val="20"/>
          <w:lang w:val="pt-BR"/>
        </w:rPr>
        <w:t>հ</w:t>
      </w:r>
      <w:r w:rsidR="00CF7AC3" w:rsidRPr="00FB1EC7">
        <w:rPr>
          <w:rFonts w:ascii="GHEA Grapalat" w:hAnsi="GHEA Grapalat" w:cs="Sylfaen"/>
          <w:sz w:val="20"/>
          <w:szCs w:val="20"/>
          <w:lang w:val="pt-BR"/>
        </w:rPr>
        <w:t>ավելված</w:t>
      </w:r>
      <w:r w:rsidR="00CF7AC3">
        <w:rPr>
          <w:rFonts w:ascii="GHEA Grapalat" w:hAnsi="GHEA Grapalat" w:cs="Sylfaen"/>
          <w:sz w:val="20"/>
          <w:szCs w:val="20"/>
          <w:lang w:val="es-ES"/>
        </w:rPr>
        <w:t xml:space="preserve"> </w:t>
      </w:r>
      <w:r w:rsidR="00CF7AC3" w:rsidRPr="00FB1EC7">
        <w:rPr>
          <w:rFonts w:ascii="GHEA Grapalat" w:hAnsi="GHEA Grapalat" w:cs="Sylfaen"/>
          <w:sz w:val="20"/>
          <w:szCs w:val="20"/>
          <w:lang w:val="es-ES"/>
        </w:rPr>
        <w:t>2</w:t>
      </w:r>
      <w:r w:rsidR="00CF7AC3">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500484D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5868FADB"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3286AA1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965F73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6A1B0F6C"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ՊԱՏՎԻՐԱՏՈՒՆ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67C544B1"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ԻՐԱՎՈՒՆՔ</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ՈՒՆԻ</w:t>
      </w:r>
      <w:r w:rsidR="00E554C8"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21FAA9C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E554C8">
        <w:rPr>
          <w:rFonts w:ascii="GHEA Grapalat" w:hAnsi="GHEA Grapalat"/>
          <w:b/>
          <w:sz w:val="20"/>
          <w:szCs w:val="20"/>
          <w:lang w:val="es-ES"/>
        </w:rPr>
        <w:t xml:space="preserve">  </w:t>
      </w:r>
      <w:r w:rsidR="00E554C8" w:rsidRPr="00FB1EC7">
        <w:rPr>
          <w:rFonts w:ascii="GHEA Grapalat" w:hAnsi="GHEA Grapalat" w:cs="Sylfaen"/>
          <w:b/>
          <w:sz w:val="20"/>
          <w:szCs w:val="20"/>
          <w:lang w:val="pt-BR"/>
        </w:rPr>
        <w:t>ԿԱՊԱԼԱՌՈՒՆ</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ՊԱՐՏԱՎՈՐ</w:t>
      </w:r>
      <w:r w:rsidR="00E554C8" w:rsidRPr="00FB1EC7">
        <w:rPr>
          <w:rFonts w:ascii="GHEA Grapalat" w:hAnsi="GHEA Grapalat" w:cs="Times Armenian"/>
          <w:b/>
          <w:sz w:val="20"/>
          <w:szCs w:val="20"/>
          <w:lang w:val="es-ES"/>
        </w:rPr>
        <w:t xml:space="preserve"> </w:t>
      </w:r>
      <w:r w:rsidR="00E554C8" w:rsidRPr="00FB1EC7">
        <w:rPr>
          <w:rFonts w:ascii="GHEA Grapalat" w:hAnsi="GHEA Grapalat" w:cs="Sylfaen"/>
          <w:b/>
          <w:sz w:val="20"/>
          <w:szCs w:val="20"/>
          <w:lang w:val="pt-BR"/>
        </w:rPr>
        <w:t>Է</w:t>
      </w:r>
      <w:r w:rsidR="00E554C8"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7F07C12A"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44A72C74"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365 օրացուցային օր։ Եթե երաշխիքային </w:t>
      </w:r>
      <w:r w:rsidRPr="00C7042B">
        <w:rPr>
          <w:rFonts w:ascii="GHEA Grapalat" w:hAnsi="GHEA Grapalat" w:cs="Sylfaen"/>
          <w:sz w:val="20"/>
          <w:szCs w:val="20"/>
          <w:lang w:val="hy-AM"/>
        </w:rPr>
        <w:lastRenderedPageBreak/>
        <w:t xml:space="preserve">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6"/>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2D1F509C" w14:textId="089C74B0"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E554C8">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6DDA65FB"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4F4E59">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w:t>
      </w:r>
      <w:r w:rsidRPr="00FB1EC7">
        <w:rPr>
          <w:rFonts w:ascii="GHEA Grapalat" w:hAnsi="GHEA Grapalat" w:cs="Sylfaen"/>
          <w:sz w:val="20"/>
          <w:lang w:val="hy-AM"/>
        </w:rPr>
        <w:lastRenderedPageBreak/>
        <w:t>N 596-Ն որոշմամբ սահմանված կարգով ձևավորված հանձնաժողովի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535459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2A0D04A5"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23B65A54"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E554C8">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D19F0"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E554C8">
        <w:rPr>
          <w:rFonts w:ascii="GHEA Grapalat" w:hAnsi="GHEA Grapalat" w:cs="Sylfaen"/>
          <w:sz w:val="20"/>
          <w:szCs w:val="20"/>
          <w:lang w:val="hy-AM"/>
        </w:rPr>
        <w:t>30</w:t>
      </w:r>
      <w:r w:rsidR="00AA701D">
        <w:rPr>
          <w:rFonts w:ascii="GHEA Grapalat" w:hAnsi="GHEA Grapalat" w:cs="Sylfaen"/>
          <w:sz w:val="20"/>
          <w:szCs w:val="20"/>
          <w:lang w:val="hy-AM"/>
        </w:rPr>
        <w:t>-</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6212B2D"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bookmarkStart w:id="13" w:name="_Hlk160089982"/>
      <w:r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418218C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6FCF29E"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20F461F4" w14:textId="77777777" w:rsidR="00F21AF3" w:rsidRPr="002A182C"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5A5E9D37" w14:textId="77777777" w:rsidR="00F21AF3" w:rsidRDefault="00F21AF3" w:rsidP="00F21AF3">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bookmarkEnd w:id="13"/>
    <w:p w14:paraId="185DEAB7" w14:textId="4EA6BAAA"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sidRPr="003D1A3B">
        <w:rPr>
          <w:rFonts w:ascii="GHEA Grapalat" w:hAnsi="GHEA Grapalat"/>
          <w:sz w:val="20"/>
          <w:lang w:val="hy-AM"/>
        </w:rPr>
        <w:t xml:space="preserve"> </w:t>
      </w:r>
    </w:p>
    <w:p w14:paraId="7B957D65" w14:textId="0677DE32"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E554C8">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E554C8">
      <w:pPr>
        <w:tabs>
          <w:tab w:val="left" w:pos="1080"/>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02EB4F03"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w:t>
      </w:r>
      <w:r w:rsidR="008C3893" w:rsidRPr="0093002B">
        <w:rPr>
          <w:rFonts w:ascii="GHEA Grapalat" w:hAnsi="GHEA Grapalat" w:cs="Arial"/>
          <w:sz w:val="20"/>
          <w:szCs w:val="20"/>
          <w:lang w:val="hy-AM"/>
        </w:rPr>
        <w:t>0,05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հարյուրերորդական</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տոկոսի</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71D3E74C"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lastRenderedPageBreak/>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w:t>
      </w:r>
      <w:r w:rsidR="002F36FE">
        <w:rPr>
          <w:rFonts w:ascii="GHEA Grapalat" w:hAnsi="GHEA Grapalat" w:cs="Arial"/>
          <w:sz w:val="20"/>
          <w:szCs w:val="20"/>
          <w:lang w:val="hy-AM"/>
        </w:rPr>
        <w:t>1</w:t>
      </w:r>
      <w:r w:rsidR="00976CDA" w:rsidRPr="00FB1EC7">
        <w:rPr>
          <w:rFonts w:ascii="GHEA Grapalat" w:hAnsi="GHEA Grapalat" w:cs="Times Armenian"/>
          <w:sz w:val="20"/>
          <w:szCs w:val="20"/>
          <w:lang w:val="hy-AM"/>
        </w:rPr>
        <w:t xml:space="preserve"> (</w:t>
      </w:r>
      <w:r w:rsidR="002F36FE">
        <w:rPr>
          <w:rFonts w:ascii="GHEA Grapalat" w:hAnsi="GHEA Grapalat" w:cs="Sylfaen"/>
          <w:sz w:val="20"/>
          <w:szCs w:val="20"/>
          <w:lang w:val="hy-AM"/>
        </w:rPr>
        <w:t>մեկ</w:t>
      </w:r>
      <w:r w:rsidR="00976CDA" w:rsidRPr="00FB1EC7">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7"/>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CCAF2F2"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w:t>
      </w:r>
      <w:r w:rsidR="008C3893" w:rsidRPr="0093002B">
        <w:rPr>
          <w:rFonts w:ascii="GHEA Grapalat" w:hAnsi="GHEA Grapalat" w:cs="Arial"/>
          <w:sz w:val="20"/>
          <w:szCs w:val="20"/>
          <w:lang w:val="hy-AM"/>
        </w:rPr>
        <w:t>0,5 (</w:t>
      </w:r>
      <w:r w:rsidR="008C3893" w:rsidRPr="0093002B">
        <w:rPr>
          <w:rFonts w:ascii="GHEA Grapalat" w:hAnsi="GHEA Grapalat" w:cs="Sylfaen"/>
          <w:sz w:val="20"/>
          <w:szCs w:val="20"/>
          <w:lang w:val="hy-AM"/>
        </w:rPr>
        <w:t>զրո</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ամբողջ</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հինգ</w:t>
      </w:r>
      <w:r w:rsidR="008C3893" w:rsidRPr="0093002B">
        <w:rPr>
          <w:rFonts w:ascii="GHEA Grapalat" w:hAnsi="GHEA Grapalat" w:cs="Arial"/>
          <w:sz w:val="20"/>
          <w:szCs w:val="20"/>
          <w:lang w:val="hy-AM"/>
        </w:rPr>
        <w:t xml:space="preserve"> </w:t>
      </w:r>
      <w:r w:rsidR="008C3893" w:rsidRPr="0093002B">
        <w:rPr>
          <w:rFonts w:ascii="GHEA Grapalat" w:hAnsi="GHEA Grapalat" w:cs="Sylfaen"/>
          <w:sz w:val="20"/>
          <w:szCs w:val="20"/>
          <w:lang w:val="hy-AM"/>
        </w:rPr>
        <w:t>տասնորդական</w:t>
      </w:r>
      <w:r w:rsidR="008C3893" w:rsidRPr="0093002B">
        <w:rPr>
          <w:rFonts w:ascii="GHEA Grapalat" w:hAnsi="GHEA Grapalat" w:cs="Arial"/>
          <w:sz w:val="20"/>
          <w:szCs w:val="20"/>
          <w:lang w:val="hy-AM"/>
        </w:rPr>
        <w:t>)</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2D695CA3" w14:textId="398AE261" w:rsidR="00CA24B0"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4"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p w14:paraId="00759312" w14:textId="77777777" w:rsidR="00DF5FA7" w:rsidRDefault="00DF5FA7" w:rsidP="00CA24B0">
      <w:pPr>
        <w:pStyle w:val="NormalWeb"/>
        <w:shd w:val="clear" w:color="auto" w:fill="FFFFFF"/>
        <w:spacing w:before="0" w:beforeAutospacing="0" w:after="0" w:afterAutospacing="0"/>
        <w:ind w:firstLine="375"/>
        <w:jc w:val="both"/>
        <w:rPr>
          <w:rFonts w:ascii="GHEA Grapalat" w:hAnsi="GHEA Grapalat"/>
          <w:color w:val="000000"/>
          <w:lang w:val="hy-AM"/>
        </w:rPr>
      </w:pPr>
    </w:p>
    <w:tbl>
      <w:tblPr>
        <w:tblStyle w:val="TableGrid"/>
        <w:tblW w:w="0" w:type="auto"/>
        <w:jc w:val="center"/>
        <w:tblLook w:val="04A0" w:firstRow="1" w:lastRow="0" w:firstColumn="1" w:lastColumn="0" w:noHBand="0" w:noVBand="1"/>
      </w:tblPr>
      <w:tblGrid>
        <w:gridCol w:w="353"/>
        <w:gridCol w:w="5320"/>
        <w:gridCol w:w="4594"/>
      </w:tblGrid>
      <w:tr w:rsidR="00A549C1" w:rsidRPr="00720081" w14:paraId="0ECA3E62"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bookmarkEnd w:id="14"/>
          <w:p w14:paraId="7956AAFD"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rPr>
              <w:t>N</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A9D21"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Խախտումը</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AC026"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Պատասխանատվությունը</w:t>
            </w:r>
          </w:p>
        </w:tc>
      </w:tr>
      <w:tr w:rsidR="00A549C1" w:rsidRPr="00720081" w14:paraId="41D68B18"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C80180"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1</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E8BC7" w14:textId="77777777" w:rsidR="00A549C1" w:rsidRPr="00720081" w:rsidRDefault="00A549C1" w:rsidP="00BC4B45">
            <w:pPr>
              <w:spacing w:before="100" w:beforeAutospacing="1" w:after="100" w:afterAutospacing="1"/>
              <w:jc w:val="both"/>
              <w:rPr>
                <w:rFonts w:ascii="GHEA Grapalat" w:hAnsi="GHEA Grapalat" w:cs="Sylfaen"/>
                <w:sz w:val="20"/>
                <w:szCs w:val="20"/>
                <w:lang w:val="hy-AM"/>
              </w:rPr>
            </w:pPr>
            <w:r w:rsidRPr="00720081">
              <w:rPr>
                <w:rFonts w:ascii="GHEA Grapalat" w:hAnsi="GHEA Grapalat" w:cs="Sylfaen"/>
                <w:sz w:val="20"/>
                <w:szCs w:val="20"/>
                <w:lang w:val="hy-AM"/>
              </w:rPr>
              <w:t>Շինարարական հրապարակի պատշաճ կազմակերպումը, կահավորումը չկատարել</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529EE"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549C1" w:rsidRPr="00720081" w14:paraId="60D24D62"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A2E678"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2</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705FC3"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Տեխնիկական անվտանգության նորմերի չպահապնելը</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69156"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549C1" w:rsidRPr="00720081" w14:paraId="2F4EE642"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EF8AD4"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3</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DEC3D"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 xml:space="preserve">Սանիտարահիգենիկ և բնապահպանական նորմերի չպահապնելը  </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4CB881"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549C1" w:rsidRPr="00720081" w14:paraId="65FEF856"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E45111"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4</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06998B"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D5551"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0.5</w:t>
            </w:r>
            <w:r w:rsidRPr="00720081">
              <w:rPr>
                <w:rFonts w:ascii="GHEA Grapalat" w:hAnsi="GHEA Grapalat" w:cs="Sylfaen"/>
                <w:sz w:val="20"/>
                <w:szCs w:val="20"/>
              </w:rPr>
              <w:t>%</w:t>
            </w:r>
            <w:r w:rsidRPr="00720081">
              <w:rPr>
                <w:rFonts w:ascii="GHEA Grapalat" w:hAnsi="GHEA Grapalat" w:cs="Sylfaen"/>
                <w:sz w:val="20"/>
                <w:szCs w:val="20"/>
                <w:lang w:val="hy-AM"/>
              </w:rPr>
              <w:t xml:space="preserve"> չափով</w:t>
            </w:r>
          </w:p>
        </w:tc>
      </w:tr>
      <w:tr w:rsidR="00A549C1" w:rsidRPr="008D09C1" w14:paraId="387DD996" w14:textId="77777777" w:rsidTr="00BC4B45">
        <w:trPr>
          <w:jc w:val="center"/>
        </w:trPr>
        <w:tc>
          <w:tcPr>
            <w:tcW w:w="3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9FB60" w14:textId="77777777" w:rsidR="00A549C1" w:rsidRPr="00720081" w:rsidRDefault="00A549C1" w:rsidP="00BC4B45">
            <w:pPr>
              <w:spacing w:before="100" w:beforeAutospacing="1" w:afterAutospacing="1" w:line="360" w:lineRule="auto"/>
              <w:jc w:val="center"/>
              <w:rPr>
                <w:rFonts w:ascii="GHEA Grapalat" w:hAnsi="GHEA Grapalat" w:cs="Sylfaen"/>
                <w:sz w:val="20"/>
                <w:szCs w:val="20"/>
                <w:lang w:val="hy-AM"/>
              </w:rPr>
            </w:pPr>
            <w:r w:rsidRPr="00720081">
              <w:rPr>
                <w:rFonts w:ascii="GHEA Grapalat" w:hAnsi="GHEA Grapalat" w:cs="Sylfaen"/>
                <w:sz w:val="20"/>
                <w:szCs w:val="20"/>
                <w:lang w:val="hy-AM"/>
              </w:rPr>
              <w:t>5</w:t>
            </w:r>
          </w:p>
        </w:tc>
        <w:tc>
          <w:tcPr>
            <w:tcW w:w="5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D3638"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45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95B97E"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Տուգանք – պայմանագրային գնի 10% չափով</w:t>
            </w:r>
          </w:p>
          <w:p w14:paraId="3DF9F020" w14:textId="77777777" w:rsidR="00A549C1" w:rsidRPr="00720081" w:rsidRDefault="00A549C1" w:rsidP="00BC4B45">
            <w:pPr>
              <w:spacing w:before="100" w:beforeAutospacing="1" w:afterAutospacing="1"/>
              <w:jc w:val="both"/>
              <w:rPr>
                <w:rFonts w:ascii="GHEA Grapalat" w:hAnsi="GHEA Grapalat" w:cs="Sylfaen"/>
                <w:sz w:val="20"/>
                <w:szCs w:val="20"/>
                <w:lang w:val="hy-AM"/>
              </w:rPr>
            </w:pPr>
            <w:r w:rsidRPr="00720081">
              <w:rPr>
                <w:rFonts w:ascii="GHEA Grapalat" w:hAnsi="GHEA Grapalat" w:cs="Sylfaen"/>
                <w:sz w:val="20"/>
                <w:szCs w:val="20"/>
                <w:lang w:val="hy-AM"/>
              </w:rPr>
              <w:t>Երկրորդ անգամ կրկնելու դեպքում՝ պայմանագրի խզում</w:t>
            </w:r>
          </w:p>
        </w:tc>
      </w:tr>
    </w:tbl>
    <w:p w14:paraId="0D6772EE" w14:textId="113EB318" w:rsidR="00993BA8" w:rsidRPr="00A549C1" w:rsidRDefault="00993BA8" w:rsidP="002D5ECD">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5BF9C68B" w14:textId="77777777" w:rsidR="00680548" w:rsidRPr="00FB1EC7" w:rsidRDefault="00680548" w:rsidP="00F02279">
      <w:pPr>
        <w:tabs>
          <w:tab w:val="left" w:pos="1276"/>
        </w:tabs>
        <w:ind w:firstLine="720"/>
        <w:jc w:val="both"/>
        <w:rPr>
          <w:rFonts w:ascii="GHEA Grapalat" w:hAnsi="GHEA Grapalat"/>
          <w:sz w:val="20"/>
          <w:szCs w:val="20"/>
          <w:lang w:val="hy-AM"/>
        </w:rPr>
      </w:pPr>
    </w:p>
    <w:p w14:paraId="31AAFFDB" w14:textId="4E05F14B"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680548">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lastRenderedPageBreak/>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67113177" w:rsidR="00F02279" w:rsidRPr="00FB1EC7" w:rsidRDefault="00680548" w:rsidP="00680548">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FB1EC7">
        <w:rPr>
          <w:rFonts w:ascii="GHEA Grapalat" w:hAnsi="GHEA Grapalat"/>
          <w:sz w:val="20"/>
          <w:szCs w:val="20"/>
          <w:lang w:val="hy-AM"/>
        </w:rPr>
        <w:t>8.5</w:t>
      </w:r>
      <w:r w:rsidR="00F02279" w:rsidRPr="00FB1EC7">
        <w:rPr>
          <w:rFonts w:ascii="GHEA Grapalat" w:hAnsi="GHEA Grapalat"/>
          <w:sz w:val="20"/>
          <w:szCs w:val="20"/>
          <w:lang w:val="hy-AM"/>
        </w:rPr>
        <w:tab/>
        <w:t>Պ</w:t>
      </w:r>
      <w:r w:rsidR="00F02279" w:rsidRPr="00FB1EC7">
        <w:rPr>
          <w:rFonts w:ascii="GHEA Grapalat" w:hAnsi="GHEA Grapalat" w:cs="Sylfaen"/>
          <w:sz w:val="20"/>
          <w:szCs w:val="20"/>
          <w:lang w:val="hy-AM"/>
        </w:rPr>
        <w:t>այմանագրում</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փոփոխություններ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և</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լրացումներ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կարող</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են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կատարվել</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միայն</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Կողմերի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փոխադարձ</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համաձայնությամբ</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համաձայնագիր</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կնքելու</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միջոցով</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որը</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կհանդիսանա</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պայմանագրի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անբաժանելի</w:t>
      </w:r>
      <w:r w:rsidR="00F02279" w:rsidRPr="00FB1EC7">
        <w:rPr>
          <w:rFonts w:ascii="GHEA Grapalat" w:hAnsi="GHEA Grapalat" w:cs="Times Armenian"/>
          <w:sz w:val="20"/>
          <w:szCs w:val="20"/>
          <w:lang w:val="hy-AM"/>
        </w:rPr>
        <w:t xml:space="preserve"> </w:t>
      </w:r>
      <w:r w:rsidR="00F02279" w:rsidRPr="00FB1EC7">
        <w:rPr>
          <w:rFonts w:ascii="GHEA Grapalat" w:hAnsi="GHEA Grapalat" w:cs="Sylfaen"/>
          <w:sz w:val="20"/>
          <w:szCs w:val="20"/>
          <w:lang w:val="hy-AM"/>
        </w:rPr>
        <w:t>մասը</w:t>
      </w:r>
      <w:r w:rsidR="00F02279" w:rsidRPr="00FB1EC7">
        <w:rPr>
          <w:rFonts w:ascii="GHEA Grapalat" w:hAnsi="GHEA Grapalat" w:cs="Tahoma"/>
          <w:sz w:val="20"/>
          <w:szCs w:val="20"/>
          <w:lang w:val="hy-AM"/>
        </w:rPr>
        <w:t>։</w:t>
      </w:r>
      <w:r w:rsidR="00F02279"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8"/>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9"/>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lastRenderedPageBreak/>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7E57C0C2" w14:textId="720C39D6" w:rsidR="00293C15" w:rsidRPr="008D72DB" w:rsidRDefault="00293C15" w:rsidP="00F02279">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 xml:space="preserve">8.14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FE7A86">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D90A5C" w:rsidRPr="00196ECE">
        <w:rPr>
          <w:rFonts w:ascii="GHEA Grapalat" w:hAnsi="GHEA Grapalat" w:cs="Sylfaen"/>
          <w:sz w:val="20"/>
          <w:szCs w:val="20"/>
          <w:lang w:val="hy-AM"/>
        </w:rPr>
        <w:t xml:space="preserve">Երևան քաղաքի </w:t>
      </w:r>
      <w:r w:rsidR="00CD1616">
        <w:rPr>
          <w:rFonts w:ascii="GHEA Grapalat" w:hAnsi="GHEA Grapalat" w:cs="Sylfaen"/>
          <w:sz w:val="20"/>
          <w:szCs w:val="20"/>
          <w:lang w:val="hy-AM"/>
        </w:rPr>
        <w:t>Դավթաշեն վարչական շրջանի ղեկավարի աշխատակազմը</w:t>
      </w:r>
      <w:r w:rsidRPr="00196ECE">
        <w:rPr>
          <w:rFonts w:ascii="GHEA Grapalat" w:hAnsi="GHEA Grapalat" w:cs="Sylfaen"/>
          <w:sz w:val="20"/>
          <w:szCs w:val="20"/>
          <w:lang w:val="hy-AM"/>
        </w:rPr>
        <w:t>:</w:t>
      </w:r>
    </w:p>
    <w:p w14:paraId="7F8DE698" w14:textId="77777777" w:rsidR="00A54C71"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20"/>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3A1CC3FF" w14:textId="77777777" w:rsidR="00AB54E9" w:rsidRDefault="00F02279" w:rsidP="007D34E7">
      <w:pPr>
        <w:ind w:firstLine="567"/>
        <w:jc w:val="right"/>
        <w:rPr>
          <w:rFonts w:ascii="GHEA Grapalat" w:hAnsi="GHEA Grapalat"/>
          <w:i/>
          <w:sz w:val="20"/>
          <w:szCs w:val="20"/>
          <w:lang w:val="hy-AM"/>
        </w:rPr>
        <w:sectPr w:rsidR="00AB54E9" w:rsidSect="00CE67DC">
          <w:footnotePr>
            <w:pos w:val="beneathText"/>
          </w:footnotePr>
          <w:pgSz w:w="11906" w:h="16838" w:code="9"/>
          <w:pgMar w:top="540" w:right="707" w:bottom="540" w:left="663" w:header="561" w:footer="561" w:gutter="0"/>
          <w:cols w:space="720"/>
        </w:sectPr>
      </w:pPr>
      <w:r w:rsidRPr="00FB1EC7">
        <w:rPr>
          <w:rFonts w:ascii="GHEA Grapalat" w:hAnsi="GHEA Grapalat"/>
          <w:i/>
          <w:sz w:val="20"/>
          <w:szCs w:val="20"/>
          <w:lang w:val="hy-AM"/>
        </w:rPr>
        <w:br w:type="page"/>
      </w:r>
    </w:p>
    <w:p w14:paraId="0359D1D5" w14:textId="20F61D52" w:rsidR="00F02279" w:rsidRPr="00FB1EC7" w:rsidRDefault="00F02279" w:rsidP="007D34E7">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02279">
      <w:pPr>
        <w:jc w:val="center"/>
        <w:rPr>
          <w:rFonts w:ascii="GHEA Grapalat" w:hAnsi="GHEA Grapalat" w:cs="Sylfaen"/>
          <w:b/>
          <w:lang w:val="hy-AM"/>
        </w:rPr>
      </w:pPr>
    </w:p>
    <w:p w14:paraId="7E33710E" w14:textId="77777777" w:rsidR="00E764D9" w:rsidRDefault="00E764D9" w:rsidP="00470C19">
      <w:pPr>
        <w:jc w:val="center"/>
        <w:rPr>
          <w:rFonts w:ascii="GHEA Grapalat" w:hAnsi="GHEA Grapalat" w:cs="Sylfaen"/>
          <w:b/>
          <w:lang w:val="hy-AM"/>
        </w:rPr>
      </w:pPr>
    </w:p>
    <w:p w14:paraId="550549E2" w14:textId="77777777" w:rsidR="002A406B" w:rsidRDefault="002A406B" w:rsidP="00470C19">
      <w:pPr>
        <w:jc w:val="center"/>
        <w:rPr>
          <w:rFonts w:ascii="GHEA Grapalat" w:hAnsi="GHEA Grapalat" w:cs="Sylfaen"/>
          <w:b/>
          <w:lang w:val="hy-AM"/>
        </w:rPr>
      </w:pPr>
    </w:p>
    <w:p w14:paraId="0A0C6195" w14:textId="77777777" w:rsidR="004C540B" w:rsidRDefault="004C540B" w:rsidP="004C540B">
      <w:pPr>
        <w:jc w:val="center"/>
        <w:rPr>
          <w:rFonts w:ascii="GHEA Grapalat" w:hAnsi="GHEA Grapalat"/>
          <w:b/>
          <w:sz w:val="28"/>
          <w:szCs w:val="28"/>
          <w:lang w:val="hy-AM"/>
        </w:rPr>
      </w:pPr>
      <w:r>
        <w:rPr>
          <w:rFonts w:ascii="GHEA Grapalat" w:hAnsi="GHEA Grapalat"/>
          <w:b/>
          <w:sz w:val="28"/>
          <w:szCs w:val="28"/>
          <w:lang w:val="hy-AM"/>
        </w:rPr>
        <w:t>Տեխնիկական բնութագիր</w:t>
      </w:r>
    </w:p>
    <w:p w14:paraId="18083B04" w14:textId="77777777" w:rsidR="004C540B" w:rsidRPr="001B74C5" w:rsidRDefault="004C540B" w:rsidP="004C540B">
      <w:pPr>
        <w:ind w:firstLine="360"/>
        <w:jc w:val="center"/>
        <w:rPr>
          <w:rFonts w:ascii="GHEA Grapalat" w:hAnsi="GHEA Grapalat"/>
          <w:lang w:val="hy-AM"/>
        </w:rPr>
      </w:pPr>
      <w:r w:rsidRPr="001B74C5">
        <w:rPr>
          <w:rFonts w:ascii="GHEA Grapalat" w:hAnsi="GHEA Grapalat"/>
          <w:lang w:val="hy-AM"/>
        </w:rPr>
        <w:t>2024թ Դավթաշեն վարչական շրջանի բազմաբնակարան բնակելի շենքերի հարթ տանիքների վերանորոգման աշխատանքներ</w:t>
      </w:r>
    </w:p>
    <w:p w14:paraId="0ECCD08A" w14:textId="77777777" w:rsidR="004C540B" w:rsidRPr="001B74C5" w:rsidRDefault="004C540B" w:rsidP="004C540B">
      <w:pPr>
        <w:ind w:firstLine="360"/>
        <w:jc w:val="both"/>
        <w:rPr>
          <w:rFonts w:ascii="GHEA Grapalat" w:hAnsi="GHEA Grapalat"/>
          <w:lang w:val="hy-AM"/>
        </w:rPr>
      </w:pPr>
      <w:r w:rsidRPr="001B74C5">
        <w:rPr>
          <w:rFonts w:ascii="GHEA Grapalat" w:hAnsi="GHEA Grapalat"/>
          <w:lang w:val="hy-AM"/>
        </w:rPr>
        <w:t xml:space="preserve">Պետք է իրականացվեն բազմաբնակարան շենքերի հարթ տանիքների վերանորոգման աշխատանքներ </w:t>
      </w:r>
    </w:p>
    <w:p w14:paraId="6268E791"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Ջերմամեկուսիչ շերտի քանդում</w:t>
      </w:r>
    </w:p>
    <w:p w14:paraId="6D8890AC"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Ցեմենտ ավազե հարթեցնող շերտի քանդում</w:t>
      </w:r>
    </w:p>
    <w:p w14:paraId="2B22FF03"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Պարապետի մետաղական թիթեղների քանդում</w:t>
      </w:r>
    </w:p>
    <w:p w14:paraId="789DD88C"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Ց/ավազե հարթեցնող շերտի իրականացում՝ 3սմ հաստությամբ</w:t>
      </w:r>
    </w:p>
    <w:p w14:paraId="5A89777B"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Պարապետտի երեսպատում ցինկապատ  մետաղական թիթեղով 0,50մմ</w:t>
      </w:r>
    </w:p>
    <w:p w14:paraId="66B99700"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Ջերմամեկուսիչ գորգի մեկ շերտ իրականացում պոլիէսթերային  կտորի հիմքով վերին շերտը պատված բազալտե  խոշորահատիկ ծածկույթով/հաստությունը 3մմ և ավելի ,1քմ-ի զանգվածը 4կգ և ավելի, ջերմաճկունությունը-/15-25/ց+/70-85/ց ներառյալ նյութի բարձրացումը տանիք:</w:t>
      </w:r>
    </w:p>
    <w:p w14:paraId="78E2DBB9"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Փափուկ ծածկույթի եզրերը  պետք է  իրար ծածկեն 5-10սմ</w:t>
      </w:r>
    </w:p>
    <w:p w14:paraId="32144AA9"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Իրականացնել ջերմամեկուսիչ մեկ շերտ երեսպատում օդափոխության հորանների և վերելակի մեքենայական սենյակի պատերի հետ տանիքի միացման հանգույցներում/4մմ հաստությամբ/</w:t>
      </w:r>
    </w:p>
    <w:p w14:paraId="4F80F203"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 xml:space="preserve">Իրականացնել 0,55մմ հաստությամբ ցինկապատ  մետաղյա թիթեղով օդափոխության  հորանների ծածկերի  տեղադրման աշխատանքներ </w:t>
      </w:r>
    </w:p>
    <w:p w14:paraId="20D134E8"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Շինարարական աղբի բարձում բարձում և տեղափոխում /մինչև 12կմ հեռ. վրա/</w:t>
      </w:r>
    </w:p>
    <w:p w14:paraId="14E77DA1" w14:textId="77777777" w:rsidR="004C540B" w:rsidRPr="001B74C5"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 xml:space="preserve">Տանիքում մաքրության ապահովում շինաշխատանքների կատարման ընթացքում և ավարտից հետո </w:t>
      </w:r>
    </w:p>
    <w:p w14:paraId="0FCB38B2" w14:textId="77777777" w:rsidR="004C540B" w:rsidRDefault="004C540B" w:rsidP="004C540B">
      <w:pPr>
        <w:pStyle w:val="ListParagraph"/>
        <w:numPr>
          <w:ilvl w:val="0"/>
          <w:numId w:val="38"/>
        </w:numPr>
        <w:spacing w:after="200" w:line="276" w:lineRule="auto"/>
        <w:contextualSpacing/>
        <w:jc w:val="both"/>
        <w:rPr>
          <w:rFonts w:ascii="GHEA Grapalat" w:hAnsi="GHEA Grapalat"/>
          <w:color w:val="000000" w:themeColor="text1"/>
          <w:lang w:val="hy-AM"/>
        </w:rPr>
      </w:pPr>
      <w:r w:rsidRPr="001B74C5">
        <w:rPr>
          <w:rFonts w:ascii="GHEA Grapalat" w:hAnsi="GHEA Grapalat"/>
          <w:color w:val="000000" w:themeColor="text1"/>
          <w:lang w:val="hy-AM"/>
        </w:rPr>
        <w:t>Պարապետի փայտե /պռոգոների/իրականացում/50*70/մմ Բադալյան նախագծի շենքեր</w:t>
      </w:r>
    </w:p>
    <w:p w14:paraId="024AC8C7" w14:textId="77777777" w:rsidR="004C540B" w:rsidRDefault="004C540B" w:rsidP="004C540B">
      <w:pPr>
        <w:rPr>
          <w:rFonts w:ascii="GHEA Grapalat" w:hAnsi="GHEA Grapalat"/>
          <w:lang w:val="hy-AM"/>
        </w:rPr>
      </w:pPr>
    </w:p>
    <w:p w14:paraId="0A05320B" w14:textId="77777777" w:rsidR="004C540B" w:rsidRDefault="004C540B" w:rsidP="004C540B">
      <w:pPr>
        <w:rPr>
          <w:rFonts w:ascii="GHEA Grapalat" w:hAnsi="GHEA Grapalat"/>
          <w:lang w:val="hy-AM"/>
        </w:rPr>
      </w:pPr>
    </w:p>
    <w:p w14:paraId="045D88DF" w14:textId="77777777" w:rsidR="004C540B" w:rsidRDefault="004C540B" w:rsidP="004C540B">
      <w:pPr>
        <w:rPr>
          <w:rFonts w:ascii="GHEA Grapalat" w:hAnsi="GHEA Grapalat"/>
          <w:lang w:val="hy-AM"/>
        </w:rPr>
      </w:pPr>
    </w:p>
    <w:p w14:paraId="13589850" w14:textId="77777777" w:rsidR="004C540B" w:rsidRPr="001B74C5" w:rsidRDefault="004C540B" w:rsidP="004C540B">
      <w:pPr>
        <w:rPr>
          <w:rFonts w:ascii="GHEA Grapalat" w:hAnsi="GHEA Grapalat"/>
          <w:lang w:val="hy-AM"/>
        </w:rPr>
      </w:pPr>
    </w:p>
    <w:p w14:paraId="48D80052" w14:textId="77777777" w:rsidR="004C540B" w:rsidRPr="00C74F5A" w:rsidRDefault="004C540B" w:rsidP="004C540B">
      <w:pPr>
        <w:pStyle w:val="ListParagraph"/>
        <w:jc w:val="center"/>
        <w:rPr>
          <w:rFonts w:ascii="GHEA Grapalat" w:hAnsi="GHEA Grapalat"/>
          <w:b/>
          <w:sz w:val="28"/>
          <w:szCs w:val="28"/>
          <w:lang w:val="en-US"/>
        </w:rPr>
      </w:pPr>
      <w:proofErr w:type="spellStart"/>
      <w:r w:rsidRPr="00C74F5A">
        <w:rPr>
          <w:rFonts w:ascii="GHEA Grapalat" w:hAnsi="GHEA Grapalat"/>
          <w:b/>
          <w:sz w:val="28"/>
          <w:szCs w:val="28"/>
          <w:lang w:val="en-US"/>
        </w:rPr>
        <w:t>Տեխնիկական</w:t>
      </w:r>
      <w:proofErr w:type="spellEnd"/>
      <w:r w:rsidRPr="00C74F5A">
        <w:rPr>
          <w:rFonts w:ascii="GHEA Grapalat" w:hAnsi="GHEA Grapalat"/>
          <w:b/>
          <w:sz w:val="28"/>
          <w:szCs w:val="28"/>
          <w:lang w:val="en-US"/>
        </w:rPr>
        <w:t xml:space="preserve"> </w:t>
      </w:r>
      <w:proofErr w:type="spellStart"/>
      <w:r w:rsidRPr="00C74F5A">
        <w:rPr>
          <w:rFonts w:ascii="GHEA Grapalat" w:hAnsi="GHEA Grapalat"/>
          <w:b/>
          <w:sz w:val="28"/>
          <w:szCs w:val="28"/>
          <w:lang w:val="en-US"/>
        </w:rPr>
        <w:t>առաջարկ</w:t>
      </w:r>
      <w:proofErr w:type="spellEnd"/>
    </w:p>
    <w:p w14:paraId="219112C5" w14:textId="77777777" w:rsidR="004C540B" w:rsidRPr="001B74C5" w:rsidRDefault="004C540B" w:rsidP="004C540B">
      <w:pPr>
        <w:pStyle w:val="ListParagraph"/>
        <w:jc w:val="center"/>
        <w:rPr>
          <w:rFonts w:ascii="GHEA Grapalat" w:hAnsi="GHEA Grapalat"/>
          <w:lang w:val="en-US"/>
        </w:rPr>
      </w:pPr>
    </w:p>
    <w:p w14:paraId="5589E642" w14:textId="77777777" w:rsidR="004C540B" w:rsidRPr="001B74C5" w:rsidRDefault="004C540B" w:rsidP="004C540B">
      <w:pPr>
        <w:pStyle w:val="ListParagraph"/>
        <w:numPr>
          <w:ilvl w:val="0"/>
          <w:numId w:val="39"/>
        </w:numPr>
        <w:spacing w:after="200" w:line="276" w:lineRule="auto"/>
        <w:contextualSpacing/>
        <w:jc w:val="both"/>
        <w:rPr>
          <w:rFonts w:ascii="GHEA Grapalat" w:hAnsi="GHEA Grapalat"/>
          <w:lang w:val="en-US"/>
        </w:rPr>
      </w:pPr>
      <w:proofErr w:type="spellStart"/>
      <w:r w:rsidRPr="001B74C5">
        <w:rPr>
          <w:rFonts w:ascii="GHEA Grapalat" w:hAnsi="GHEA Grapalat"/>
          <w:lang w:val="en-US"/>
        </w:rPr>
        <w:lastRenderedPageBreak/>
        <w:t>Աշխատանքները</w:t>
      </w:r>
      <w:proofErr w:type="spellEnd"/>
      <w:r w:rsidRPr="001B74C5">
        <w:rPr>
          <w:rFonts w:ascii="GHEA Grapalat" w:hAnsi="GHEA Grapalat"/>
          <w:lang w:val="en-US"/>
        </w:rPr>
        <w:t xml:space="preserve"> </w:t>
      </w:r>
      <w:proofErr w:type="spellStart"/>
      <w:r w:rsidRPr="001B74C5">
        <w:rPr>
          <w:rFonts w:ascii="GHEA Grapalat" w:hAnsi="GHEA Grapalat"/>
          <w:lang w:val="en-US"/>
        </w:rPr>
        <w:t>իրականացնել</w:t>
      </w:r>
      <w:proofErr w:type="spellEnd"/>
      <w:r w:rsidRPr="001B74C5">
        <w:rPr>
          <w:rFonts w:ascii="GHEA Grapalat" w:hAnsi="GHEA Grapalat"/>
          <w:lang w:val="en-US"/>
        </w:rPr>
        <w:t xml:space="preserve"> </w:t>
      </w:r>
      <w:proofErr w:type="spellStart"/>
      <w:r w:rsidRPr="001B74C5">
        <w:rPr>
          <w:rFonts w:ascii="GHEA Grapalat" w:hAnsi="GHEA Grapalat"/>
          <w:lang w:val="en-US"/>
        </w:rPr>
        <w:t>շինարարական</w:t>
      </w:r>
      <w:proofErr w:type="spellEnd"/>
      <w:r w:rsidRPr="001B74C5">
        <w:rPr>
          <w:rFonts w:ascii="GHEA Grapalat" w:hAnsi="GHEA Grapalat"/>
          <w:lang w:val="en-US"/>
        </w:rPr>
        <w:t xml:space="preserve"> </w:t>
      </w:r>
      <w:proofErr w:type="spellStart"/>
      <w:r w:rsidRPr="001B74C5">
        <w:rPr>
          <w:rFonts w:ascii="GHEA Grapalat" w:hAnsi="GHEA Grapalat"/>
          <w:lang w:val="en-US"/>
        </w:rPr>
        <w:t>նորմերին</w:t>
      </w:r>
      <w:proofErr w:type="spellEnd"/>
      <w:r w:rsidRPr="001B74C5">
        <w:rPr>
          <w:rFonts w:ascii="GHEA Grapalat" w:hAnsi="GHEA Grapalat"/>
          <w:lang w:val="en-US"/>
        </w:rPr>
        <w:t xml:space="preserve">, </w:t>
      </w:r>
      <w:proofErr w:type="spellStart"/>
      <w:r w:rsidRPr="001B74C5">
        <w:rPr>
          <w:rFonts w:ascii="GHEA Grapalat" w:hAnsi="GHEA Grapalat"/>
          <w:lang w:val="en-US"/>
        </w:rPr>
        <w:t>կանոններին</w:t>
      </w:r>
      <w:proofErr w:type="spellEnd"/>
      <w:r w:rsidRPr="001B74C5">
        <w:rPr>
          <w:rFonts w:ascii="GHEA Grapalat" w:hAnsi="GHEA Grapalat"/>
          <w:lang w:val="en-US"/>
        </w:rPr>
        <w:t xml:space="preserve">, </w:t>
      </w:r>
      <w:proofErr w:type="spellStart"/>
      <w:r w:rsidRPr="001B74C5">
        <w:rPr>
          <w:rFonts w:ascii="GHEA Grapalat" w:hAnsi="GHEA Grapalat"/>
          <w:lang w:val="en-US"/>
        </w:rPr>
        <w:t>տեխնիկական</w:t>
      </w:r>
      <w:proofErr w:type="spellEnd"/>
      <w:r w:rsidRPr="001B74C5">
        <w:rPr>
          <w:rFonts w:ascii="GHEA Grapalat" w:hAnsi="GHEA Grapalat"/>
          <w:lang w:val="en-US"/>
        </w:rPr>
        <w:t xml:space="preserve">  </w:t>
      </w:r>
      <w:proofErr w:type="spellStart"/>
      <w:r w:rsidRPr="001B74C5">
        <w:rPr>
          <w:rFonts w:ascii="GHEA Grapalat" w:hAnsi="GHEA Grapalat"/>
          <w:lang w:val="en-US"/>
        </w:rPr>
        <w:t>պայմաններին</w:t>
      </w:r>
      <w:proofErr w:type="spellEnd"/>
      <w:r w:rsidRPr="001B74C5">
        <w:rPr>
          <w:rFonts w:ascii="GHEA Grapalat" w:hAnsi="GHEA Grapalat"/>
          <w:lang w:val="en-US"/>
        </w:rPr>
        <w:t xml:space="preserve"> </w:t>
      </w:r>
      <w:proofErr w:type="spellStart"/>
      <w:r w:rsidRPr="001B74C5">
        <w:rPr>
          <w:rFonts w:ascii="GHEA Grapalat" w:hAnsi="GHEA Grapalat"/>
          <w:lang w:val="en-US"/>
        </w:rPr>
        <w:t>համապատասխան</w:t>
      </w:r>
      <w:proofErr w:type="spellEnd"/>
      <w:r w:rsidRPr="001B74C5">
        <w:rPr>
          <w:rFonts w:ascii="GHEA Grapalat" w:hAnsi="GHEA Grapalat"/>
          <w:lang w:val="en-US"/>
        </w:rPr>
        <w:t xml:space="preserve"> :</w:t>
      </w:r>
    </w:p>
    <w:p w14:paraId="265351E3" w14:textId="77777777" w:rsidR="004C540B" w:rsidRPr="001B74C5" w:rsidRDefault="004C540B" w:rsidP="004C540B">
      <w:pPr>
        <w:pStyle w:val="ListParagraph"/>
        <w:numPr>
          <w:ilvl w:val="0"/>
          <w:numId w:val="39"/>
        </w:numPr>
        <w:spacing w:after="200" w:line="276" w:lineRule="auto"/>
        <w:contextualSpacing/>
        <w:jc w:val="both"/>
        <w:rPr>
          <w:rFonts w:ascii="GHEA Grapalat" w:hAnsi="GHEA Grapalat"/>
          <w:lang w:val="en-US"/>
        </w:rPr>
      </w:pPr>
      <w:proofErr w:type="spellStart"/>
      <w:r w:rsidRPr="001B74C5">
        <w:rPr>
          <w:rFonts w:ascii="GHEA Grapalat" w:hAnsi="GHEA Grapalat"/>
          <w:lang w:val="en-US"/>
        </w:rPr>
        <w:t>Ապահովել</w:t>
      </w:r>
      <w:proofErr w:type="spellEnd"/>
      <w:r w:rsidRPr="001B74C5">
        <w:rPr>
          <w:rFonts w:ascii="GHEA Grapalat" w:hAnsi="GHEA Grapalat"/>
          <w:lang w:val="en-US"/>
        </w:rPr>
        <w:t xml:space="preserve"> </w:t>
      </w:r>
      <w:proofErr w:type="spellStart"/>
      <w:r w:rsidRPr="001B74C5">
        <w:rPr>
          <w:rFonts w:ascii="GHEA Grapalat" w:hAnsi="GHEA Grapalat"/>
          <w:lang w:val="en-US"/>
        </w:rPr>
        <w:t>շինարարության</w:t>
      </w:r>
      <w:proofErr w:type="spellEnd"/>
      <w:r w:rsidRPr="001B74C5">
        <w:rPr>
          <w:rFonts w:ascii="GHEA Grapalat" w:hAnsi="GHEA Grapalat"/>
          <w:lang w:val="en-US"/>
        </w:rPr>
        <w:t xml:space="preserve"> </w:t>
      </w:r>
      <w:proofErr w:type="spellStart"/>
      <w:r w:rsidRPr="001B74C5">
        <w:rPr>
          <w:rFonts w:ascii="GHEA Grapalat" w:hAnsi="GHEA Grapalat"/>
          <w:lang w:val="en-US"/>
        </w:rPr>
        <w:t>ժամանակ</w:t>
      </w:r>
      <w:proofErr w:type="spellEnd"/>
      <w:r w:rsidRPr="001B74C5">
        <w:rPr>
          <w:rFonts w:ascii="GHEA Grapalat" w:hAnsi="GHEA Grapalat"/>
          <w:lang w:val="en-US"/>
        </w:rPr>
        <w:t xml:space="preserve"> </w:t>
      </w:r>
      <w:proofErr w:type="spellStart"/>
      <w:r w:rsidRPr="001B74C5">
        <w:rPr>
          <w:rFonts w:ascii="GHEA Grapalat" w:hAnsi="GHEA Grapalat"/>
          <w:lang w:val="en-US"/>
        </w:rPr>
        <w:t>օգտագործվող</w:t>
      </w:r>
      <w:proofErr w:type="spellEnd"/>
      <w:r w:rsidRPr="001B74C5">
        <w:rPr>
          <w:rFonts w:ascii="GHEA Grapalat" w:hAnsi="GHEA Grapalat"/>
          <w:lang w:val="en-US"/>
        </w:rPr>
        <w:t xml:space="preserve"> </w:t>
      </w:r>
      <w:proofErr w:type="spellStart"/>
      <w:r w:rsidRPr="001B74C5">
        <w:rPr>
          <w:rFonts w:ascii="GHEA Grapalat" w:hAnsi="GHEA Grapalat"/>
          <w:lang w:val="en-US"/>
        </w:rPr>
        <w:t>շինարարական</w:t>
      </w:r>
      <w:proofErr w:type="spellEnd"/>
      <w:r w:rsidRPr="001B74C5">
        <w:rPr>
          <w:rFonts w:ascii="GHEA Grapalat" w:hAnsi="GHEA Grapalat"/>
          <w:lang w:val="en-US"/>
        </w:rPr>
        <w:t xml:space="preserve"> </w:t>
      </w:r>
      <w:proofErr w:type="spellStart"/>
      <w:r w:rsidRPr="001B74C5">
        <w:rPr>
          <w:rFonts w:ascii="GHEA Grapalat" w:hAnsi="GHEA Grapalat"/>
          <w:lang w:val="en-US"/>
        </w:rPr>
        <w:t>նյութերի</w:t>
      </w:r>
      <w:proofErr w:type="spellEnd"/>
      <w:r w:rsidRPr="001B74C5">
        <w:rPr>
          <w:rFonts w:ascii="GHEA Grapalat" w:hAnsi="GHEA Grapalat"/>
          <w:lang w:val="en-US"/>
        </w:rPr>
        <w:t xml:space="preserve"> </w:t>
      </w:r>
      <w:proofErr w:type="spellStart"/>
      <w:r w:rsidRPr="001B74C5">
        <w:rPr>
          <w:rFonts w:ascii="GHEA Grapalat" w:hAnsi="GHEA Grapalat"/>
          <w:lang w:val="en-US"/>
        </w:rPr>
        <w:t>որակը</w:t>
      </w:r>
      <w:proofErr w:type="spellEnd"/>
      <w:r w:rsidRPr="001B74C5">
        <w:rPr>
          <w:rFonts w:ascii="GHEA Grapalat" w:hAnsi="GHEA Grapalat"/>
          <w:lang w:val="en-US"/>
        </w:rPr>
        <w:t xml:space="preserve">  </w:t>
      </w:r>
      <w:proofErr w:type="spellStart"/>
      <w:r w:rsidRPr="001B74C5">
        <w:rPr>
          <w:rFonts w:ascii="GHEA Grapalat" w:hAnsi="GHEA Grapalat"/>
          <w:lang w:val="en-US"/>
        </w:rPr>
        <w:t>հաստատող</w:t>
      </w:r>
      <w:proofErr w:type="spellEnd"/>
      <w:r w:rsidRPr="001B74C5">
        <w:rPr>
          <w:rFonts w:ascii="GHEA Grapalat" w:hAnsi="GHEA Grapalat"/>
          <w:lang w:val="en-US"/>
        </w:rPr>
        <w:t xml:space="preserve"> </w:t>
      </w:r>
      <w:proofErr w:type="spellStart"/>
      <w:r w:rsidRPr="001B74C5">
        <w:rPr>
          <w:rFonts w:ascii="GHEA Grapalat" w:hAnsi="GHEA Grapalat"/>
          <w:lang w:val="en-US"/>
        </w:rPr>
        <w:t>փաստաթղթերի</w:t>
      </w:r>
      <w:proofErr w:type="spellEnd"/>
      <w:r w:rsidRPr="001B74C5">
        <w:rPr>
          <w:rFonts w:ascii="GHEA Grapalat" w:hAnsi="GHEA Grapalat"/>
          <w:lang w:val="en-US"/>
        </w:rPr>
        <w:t xml:space="preserve"> /</w:t>
      </w:r>
      <w:proofErr w:type="spellStart"/>
      <w:r w:rsidRPr="001B74C5">
        <w:rPr>
          <w:rFonts w:ascii="GHEA Grapalat" w:hAnsi="GHEA Grapalat"/>
          <w:lang w:val="en-US"/>
        </w:rPr>
        <w:t>սերտիֆիկատների</w:t>
      </w:r>
      <w:proofErr w:type="spellEnd"/>
      <w:r w:rsidRPr="001B74C5">
        <w:rPr>
          <w:rFonts w:ascii="GHEA Grapalat" w:hAnsi="GHEA Grapalat"/>
          <w:lang w:val="en-US"/>
        </w:rPr>
        <w:t xml:space="preserve">, </w:t>
      </w:r>
      <w:proofErr w:type="spellStart"/>
      <w:r w:rsidRPr="001B74C5">
        <w:rPr>
          <w:rFonts w:ascii="GHEA Grapalat" w:hAnsi="GHEA Grapalat"/>
          <w:lang w:val="en-US"/>
        </w:rPr>
        <w:t>տեխնիկական</w:t>
      </w:r>
      <w:proofErr w:type="spellEnd"/>
      <w:r w:rsidRPr="001B74C5">
        <w:rPr>
          <w:rFonts w:ascii="GHEA Grapalat" w:hAnsi="GHEA Grapalat"/>
          <w:lang w:val="en-US"/>
        </w:rPr>
        <w:t xml:space="preserve"> </w:t>
      </w:r>
      <w:proofErr w:type="spellStart"/>
      <w:r w:rsidRPr="001B74C5">
        <w:rPr>
          <w:rFonts w:ascii="GHEA Grapalat" w:hAnsi="GHEA Grapalat"/>
          <w:lang w:val="en-US"/>
        </w:rPr>
        <w:t>անձնագրերի,լ</w:t>
      </w:r>
      <w:proofErr w:type="spellEnd"/>
      <w:r w:rsidRPr="001B74C5">
        <w:rPr>
          <w:rFonts w:ascii="GHEA Grapalat" w:hAnsi="GHEA Grapalat"/>
          <w:lang w:val="en-US"/>
        </w:rPr>
        <w:t xml:space="preserve"> </w:t>
      </w:r>
      <w:proofErr w:type="spellStart"/>
      <w:r w:rsidRPr="001B74C5">
        <w:rPr>
          <w:rFonts w:ascii="GHEA Grapalat" w:hAnsi="GHEA Grapalat"/>
          <w:lang w:val="en-US"/>
        </w:rPr>
        <w:t>լաբորատոր</w:t>
      </w:r>
      <w:proofErr w:type="spellEnd"/>
      <w:r w:rsidRPr="001B74C5">
        <w:rPr>
          <w:rFonts w:ascii="GHEA Grapalat" w:hAnsi="GHEA Grapalat"/>
          <w:lang w:val="en-US"/>
        </w:rPr>
        <w:t xml:space="preserve"> </w:t>
      </w:r>
      <w:proofErr w:type="spellStart"/>
      <w:r w:rsidRPr="001B74C5">
        <w:rPr>
          <w:rFonts w:ascii="GHEA Grapalat" w:hAnsi="GHEA Grapalat"/>
          <w:lang w:val="en-US"/>
        </w:rPr>
        <w:t>ստուգուման</w:t>
      </w:r>
      <w:proofErr w:type="spellEnd"/>
      <w:r w:rsidRPr="001B74C5">
        <w:rPr>
          <w:rFonts w:ascii="GHEA Grapalat" w:hAnsi="GHEA Grapalat"/>
          <w:lang w:val="en-US"/>
        </w:rPr>
        <w:t xml:space="preserve"> և </w:t>
      </w:r>
      <w:proofErr w:type="spellStart"/>
      <w:r w:rsidRPr="001B74C5">
        <w:rPr>
          <w:rFonts w:ascii="GHEA Grapalat" w:hAnsi="GHEA Grapalat"/>
          <w:lang w:val="en-US"/>
        </w:rPr>
        <w:t>փորձարկման</w:t>
      </w:r>
      <w:proofErr w:type="spellEnd"/>
      <w:r w:rsidRPr="001B74C5">
        <w:rPr>
          <w:rFonts w:ascii="GHEA Grapalat" w:hAnsi="GHEA Grapalat"/>
          <w:lang w:val="en-US"/>
        </w:rPr>
        <w:t xml:space="preserve"> </w:t>
      </w:r>
      <w:proofErr w:type="spellStart"/>
      <w:r w:rsidRPr="001B74C5">
        <w:rPr>
          <w:rFonts w:ascii="GHEA Grapalat" w:hAnsi="GHEA Grapalat"/>
          <w:lang w:val="en-US"/>
        </w:rPr>
        <w:t>մասին</w:t>
      </w:r>
      <w:proofErr w:type="spellEnd"/>
      <w:r w:rsidRPr="001B74C5">
        <w:rPr>
          <w:rFonts w:ascii="GHEA Grapalat" w:hAnsi="GHEA Grapalat"/>
          <w:lang w:val="en-US"/>
        </w:rPr>
        <w:t xml:space="preserve"> </w:t>
      </w:r>
      <w:proofErr w:type="spellStart"/>
      <w:r w:rsidRPr="001B74C5">
        <w:rPr>
          <w:rFonts w:ascii="GHEA Grapalat" w:hAnsi="GHEA Grapalat"/>
          <w:lang w:val="en-US"/>
        </w:rPr>
        <w:t>հաշվետվություններ</w:t>
      </w:r>
      <w:proofErr w:type="spellEnd"/>
      <w:r w:rsidRPr="001B74C5">
        <w:rPr>
          <w:rFonts w:ascii="GHEA Grapalat" w:hAnsi="GHEA Grapalat"/>
          <w:lang w:val="en-US"/>
        </w:rPr>
        <w:t xml:space="preserve"> և </w:t>
      </w:r>
      <w:proofErr w:type="spellStart"/>
      <w:r w:rsidRPr="001B74C5">
        <w:rPr>
          <w:rFonts w:ascii="GHEA Grapalat" w:hAnsi="GHEA Grapalat"/>
          <w:lang w:val="en-US"/>
        </w:rPr>
        <w:t>այլն</w:t>
      </w:r>
      <w:proofErr w:type="spellEnd"/>
      <w:r w:rsidRPr="001B74C5">
        <w:rPr>
          <w:rFonts w:ascii="GHEA Grapalat" w:hAnsi="GHEA Grapalat"/>
          <w:lang w:val="en-US"/>
        </w:rPr>
        <w:t xml:space="preserve">/ և </w:t>
      </w:r>
      <w:proofErr w:type="spellStart"/>
      <w:r w:rsidRPr="001B74C5">
        <w:rPr>
          <w:rFonts w:ascii="GHEA Grapalat" w:hAnsi="GHEA Grapalat"/>
          <w:lang w:val="en-US"/>
        </w:rPr>
        <w:t>դրանց</w:t>
      </w:r>
      <w:proofErr w:type="spellEnd"/>
      <w:r w:rsidRPr="001B74C5">
        <w:rPr>
          <w:rFonts w:ascii="GHEA Grapalat" w:hAnsi="GHEA Grapalat"/>
          <w:lang w:val="en-US"/>
        </w:rPr>
        <w:t xml:space="preserve">  </w:t>
      </w:r>
      <w:proofErr w:type="spellStart"/>
      <w:r w:rsidRPr="001B74C5">
        <w:rPr>
          <w:rFonts w:ascii="GHEA Grapalat" w:hAnsi="GHEA Grapalat"/>
          <w:lang w:val="en-US"/>
        </w:rPr>
        <w:t>համապատասխանությունը</w:t>
      </w:r>
      <w:proofErr w:type="spellEnd"/>
      <w:r w:rsidRPr="001B74C5">
        <w:rPr>
          <w:rFonts w:ascii="GHEA Grapalat" w:hAnsi="GHEA Grapalat"/>
          <w:lang w:val="en-US"/>
        </w:rPr>
        <w:t xml:space="preserve"> </w:t>
      </w:r>
      <w:proofErr w:type="spellStart"/>
      <w:r w:rsidRPr="001B74C5">
        <w:rPr>
          <w:rFonts w:ascii="GHEA Grapalat" w:hAnsi="GHEA Grapalat"/>
          <w:lang w:val="en-US"/>
        </w:rPr>
        <w:t>ստանդարտներին,տեխնիկական</w:t>
      </w:r>
      <w:proofErr w:type="spellEnd"/>
      <w:r w:rsidRPr="001B74C5">
        <w:rPr>
          <w:rFonts w:ascii="GHEA Grapalat" w:hAnsi="GHEA Grapalat"/>
          <w:lang w:val="en-US"/>
        </w:rPr>
        <w:t xml:space="preserve"> և </w:t>
      </w:r>
      <w:proofErr w:type="spellStart"/>
      <w:r w:rsidRPr="001B74C5">
        <w:rPr>
          <w:rFonts w:ascii="GHEA Grapalat" w:hAnsi="GHEA Grapalat"/>
          <w:lang w:val="en-US"/>
        </w:rPr>
        <w:t>այլ</w:t>
      </w:r>
      <w:proofErr w:type="spellEnd"/>
      <w:r w:rsidRPr="001B74C5">
        <w:rPr>
          <w:rFonts w:ascii="GHEA Grapalat" w:hAnsi="GHEA Grapalat"/>
          <w:lang w:val="en-US"/>
        </w:rPr>
        <w:t xml:space="preserve"> </w:t>
      </w:r>
      <w:proofErr w:type="spellStart"/>
      <w:r w:rsidRPr="001B74C5">
        <w:rPr>
          <w:rFonts w:ascii="GHEA Grapalat" w:hAnsi="GHEA Grapalat"/>
          <w:lang w:val="en-US"/>
        </w:rPr>
        <w:t>նորմատիվային</w:t>
      </w:r>
      <w:proofErr w:type="spellEnd"/>
      <w:r w:rsidRPr="001B74C5">
        <w:rPr>
          <w:rFonts w:ascii="GHEA Grapalat" w:hAnsi="GHEA Grapalat"/>
          <w:lang w:val="en-US"/>
        </w:rPr>
        <w:t xml:space="preserve"> </w:t>
      </w:r>
      <w:proofErr w:type="spellStart"/>
      <w:r w:rsidRPr="001B74C5">
        <w:rPr>
          <w:rFonts w:ascii="GHEA Grapalat" w:hAnsi="GHEA Grapalat"/>
          <w:lang w:val="en-US"/>
        </w:rPr>
        <w:t>պահանջներին</w:t>
      </w:r>
      <w:proofErr w:type="spellEnd"/>
      <w:r w:rsidRPr="001B74C5">
        <w:rPr>
          <w:rFonts w:ascii="GHEA Grapalat" w:hAnsi="GHEA Grapalat"/>
          <w:lang w:val="en-US"/>
        </w:rPr>
        <w:t>:</w:t>
      </w:r>
    </w:p>
    <w:p w14:paraId="6579381F" w14:textId="77777777" w:rsidR="004C540B" w:rsidRPr="001B74C5" w:rsidRDefault="004C540B" w:rsidP="004C540B">
      <w:pPr>
        <w:ind w:left="360"/>
        <w:jc w:val="both"/>
        <w:rPr>
          <w:rFonts w:ascii="GHEA Grapalat" w:hAnsi="GHEA Grapalat"/>
          <w:lang w:val="hy-AM"/>
        </w:rPr>
      </w:pPr>
      <w:r w:rsidRPr="001B74C5">
        <w:rPr>
          <w:rFonts w:ascii="GHEA Grapalat" w:hAnsi="GHEA Grapalat"/>
          <w:lang w:val="hy-AM"/>
        </w:rPr>
        <w:t>Աշխատանքները պետք է իրականացնել 3 փուլով</w:t>
      </w:r>
    </w:p>
    <w:p w14:paraId="766AE21D" w14:textId="77777777" w:rsidR="004C540B" w:rsidRPr="001B74C5" w:rsidRDefault="004C540B" w:rsidP="004C540B">
      <w:pPr>
        <w:ind w:left="360"/>
        <w:jc w:val="both"/>
        <w:rPr>
          <w:rFonts w:ascii="GHEA Grapalat" w:hAnsi="GHEA Grapalat"/>
          <w:lang w:val="hy-AM"/>
        </w:rPr>
      </w:pPr>
      <w:r w:rsidRPr="001B74C5">
        <w:rPr>
          <w:rFonts w:ascii="GHEA Grapalat" w:hAnsi="GHEA Grapalat"/>
          <w:lang w:val="hy-AM"/>
        </w:rPr>
        <w:t>ա/1-ին փուլում կատարել պայմանագիրն ուժի մեջ մտնելու օրվանից սկսած 35 օրացույցային օրում պայմանագրի ամբողջ ծավալի  30%</w:t>
      </w:r>
    </w:p>
    <w:p w14:paraId="7D715F1A" w14:textId="77777777" w:rsidR="004C540B" w:rsidRPr="001B74C5" w:rsidRDefault="004C540B" w:rsidP="004C540B">
      <w:pPr>
        <w:ind w:left="360"/>
        <w:jc w:val="both"/>
        <w:rPr>
          <w:rFonts w:ascii="GHEA Grapalat" w:hAnsi="GHEA Grapalat"/>
          <w:lang w:val="hy-AM"/>
        </w:rPr>
      </w:pPr>
      <w:r w:rsidRPr="001B74C5">
        <w:rPr>
          <w:rFonts w:ascii="GHEA Grapalat" w:hAnsi="GHEA Grapalat"/>
          <w:lang w:val="hy-AM"/>
        </w:rPr>
        <w:t>բ/2-րդ փուլում ՝ 100 օրացույցային օրում պայմանագրի ամբողջ ծավալի 90%</w:t>
      </w:r>
    </w:p>
    <w:p w14:paraId="015A704B" w14:textId="77777777" w:rsidR="004C540B" w:rsidRPr="001B74C5" w:rsidRDefault="004C540B" w:rsidP="004C540B">
      <w:pPr>
        <w:ind w:left="360"/>
        <w:jc w:val="both"/>
        <w:rPr>
          <w:rFonts w:ascii="GHEA Grapalat" w:hAnsi="GHEA Grapalat"/>
          <w:lang w:val="hy-AM"/>
        </w:rPr>
      </w:pPr>
      <w:r w:rsidRPr="001B74C5">
        <w:rPr>
          <w:rFonts w:ascii="GHEA Grapalat" w:hAnsi="GHEA Grapalat"/>
          <w:lang w:val="hy-AM"/>
        </w:rPr>
        <w:t>գ/3-րդ փուլում ՝ մինչև պայմանագրի ավարտը 100%:</w:t>
      </w:r>
    </w:p>
    <w:p w14:paraId="085EE6BD" w14:textId="77777777" w:rsidR="002A406B" w:rsidRDefault="002A406B" w:rsidP="00470C19">
      <w:pPr>
        <w:jc w:val="center"/>
        <w:rPr>
          <w:rFonts w:ascii="GHEA Grapalat" w:hAnsi="GHEA Grapalat" w:cs="Sylfaen"/>
          <w:b/>
          <w:lang w:val="hy-AM"/>
        </w:rPr>
      </w:pPr>
    </w:p>
    <w:p w14:paraId="4F71461E" w14:textId="77777777" w:rsidR="00A5748C" w:rsidRDefault="00A5748C" w:rsidP="00A5748C">
      <w:pPr>
        <w:jc w:val="center"/>
        <w:rPr>
          <w:rFonts w:ascii="GHEA Grapalat" w:hAnsi="GHEA Grapalat" w:cs="Sylfaen"/>
          <w:b/>
          <w:lang w:val="hy-AM"/>
        </w:rPr>
      </w:pPr>
    </w:p>
    <w:p w14:paraId="2ECE4FD3" w14:textId="1CD917C3" w:rsidR="00A5748C" w:rsidRPr="002A406B" w:rsidRDefault="00A5748C" w:rsidP="00A5748C">
      <w:pPr>
        <w:jc w:val="center"/>
        <w:rPr>
          <w:rFonts w:ascii="GHEA Grapalat" w:hAnsi="GHEA Grapalat" w:cs="Sylfaen"/>
          <w:b/>
          <w:sz w:val="20"/>
          <w:lang w:val="pt-BR"/>
        </w:rPr>
      </w:pPr>
      <w:r w:rsidRPr="002A406B">
        <w:rPr>
          <w:rFonts w:ascii="GHEA Grapalat" w:hAnsi="GHEA Grapalat" w:cs="Sylfaen"/>
          <w:b/>
          <w:sz w:val="20"/>
          <w:lang w:val="pt-BR"/>
        </w:rPr>
        <w:t>ԾԱՎԱԼԱԹԵՐԹ-ՆԱԽԱՀԱՇԻՎ*</w:t>
      </w:r>
    </w:p>
    <w:p w14:paraId="3BD9263F" w14:textId="0DEAF51C" w:rsidR="00A5748C" w:rsidRDefault="00A5748C" w:rsidP="00A5748C">
      <w:pPr>
        <w:ind w:firstLine="567"/>
        <w:jc w:val="center"/>
        <w:rPr>
          <w:rFonts w:ascii="GHEA Grapalat" w:hAnsi="GHEA Grapalat" w:cs="Sylfaen"/>
          <w:b/>
          <w:sz w:val="20"/>
          <w:lang w:val="pt-BR"/>
        </w:rPr>
      </w:pPr>
      <w:r w:rsidRPr="002A406B">
        <w:rPr>
          <w:rFonts w:ascii="GHEA Grapalat" w:hAnsi="GHEA Grapalat" w:cs="Sylfaen"/>
          <w:b/>
          <w:sz w:val="20"/>
          <w:lang w:val="pt-BR"/>
        </w:rPr>
        <w:t>«</w:t>
      </w:r>
      <w:r w:rsidR="002A406B" w:rsidRPr="002A406B">
        <w:rPr>
          <w:rFonts w:ascii="GHEA Grapalat" w:hAnsi="GHEA Grapalat" w:cs="Sylfaen"/>
          <w:b/>
          <w:sz w:val="20"/>
          <w:lang w:val="pt-BR"/>
        </w:rPr>
        <w:t>ԵՐԵՎԱՆ ՔԱՂԱՔԻ ԴԱՎԹԱՇԵՆ ՎԱՐՉԱԿԱՆ ՇՐՋԱՆԻ ԲԱԶՄԱԲՆԱԿԱՐԱՆ ՇԵՆՔԵՐԻ ՀԱՐԹ ՏԱՆԻՔՆԵՐԻ ՎԵՐԱՆՈՐՈԳՄԱՆ</w:t>
      </w:r>
      <w:r w:rsidRPr="002A406B">
        <w:rPr>
          <w:rFonts w:ascii="GHEA Grapalat" w:hAnsi="GHEA Grapalat" w:cs="Sylfaen"/>
          <w:b/>
          <w:sz w:val="20"/>
          <w:lang w:val="pt-BR"/>
        </w:rPr>
        <w:t>»</w:t>
      </w:r>
      <w:r w:rsidRPr="00FB1EC7">
        <w:rPr>
          <w:rFonts w:ascii="GHEA Grapalat" w:hAnsi="GHEA Grapalat" w:cs="Times Armenian"/>
          <w:b/>
          <w:sz w:val="20"/>
          <w:lang w:val="pt-BR"/>
        </w:rPr>
        <w:t xml:space="preserve"> </w:t>
      </w:r>
      <w:r w:rsidRPr="00FB1EC7">
        <w:rPr>
          <w:rFonts w:ascii="GHEA Grapalat" w:hAnsi="GHEA Grapalat" w:cs="Sylfaen"/>
          <w:b/>
          <w:sz w:val="20"/>
          <w:lang w:val="pt-BR"/>
        </w:rPr>
        <w:t>ԱՇԽԱՏԱՆՔՆԵՐԻ</w:t>
      </w:r>
      <w:r w:rsidRPr="00FB1EC7">
        <w:rPr>
          <w:rFonts w:ascii="GHEA Grapalat" w:hAnsi="GHEA Grapalat" w:cs="Times Armenian"/>
          <w:b/>
          <w:sz w:val="20"/>
          <w:lang w:val="pt-BR"/>
        </w:rPr>
        <w:t xml:space="preserve"> </w:t>
      </w:r>
      <w:r w:rsidRPr="00FB1EC7">
        <w:rPr>
          <w:rFonts w:ascii="GHEA Grapalat" w:hAnsi="GHEA Grapalat" w:cs="Sylfaen"/>
          <w:b/>
          <w:sz w:val="20"/>
          <w:lang w:val="pt-BR"/>
        </w:rPr>
        <w:t>ԿԱՏԱՐՄԱՆ</w:t>
      </w:r>
    </w:p>
    <w:p w14:paraId="149D1B80" w14:textId="77777777" w:rsidR="00A5748C" w:rsidRDefault="00A5748C" w:rsidP="00A5748C">
      <w:pPr>
        <w:ind w:firstLine="567"/>
        <w:jc w:val="center"/>
        <w:rPr>
          <w:rFonts w:ascii="GHEA Grapalat" w:hAnsi="GHEA Grapalat"/>
          <w:b/>
          <w:sz w:val="20"/>
          <w:lang w:val="pt-BR"/>
        </w:rPr>
      </w:pPr>
    </w:p>
    <w:p w14:paraId="7AD0EDB1" w14:textId="77777777" w:rsidR="00546808" w:rsidRDefault="00546808" w:rsidP="00546808">
      <w:pPr>
        <w:ind w:left="-90"/>
        <w:jc w:val="center"/>
        <w:rPr>
          <w:rFonts w:ascii="GHEA Grapalat" w:hAnsi="GHEA Grapalat" w:cs="Sylfaen"/>
          <w:b/>
          <w:lang w:val="hy-AM"/>
        </w:rPr>
      </w:pPr>
    </w:p>
    <w:p w14:paraId="3C3BAC3E" w14:textId="77777777" w:rsidR="00546808" w:rsidRDefault="00546808" w:rsidP="00546808">
      <w:pPr>
        <w:ind w:left="-90"/>
        <w:jc w:val="center"/>
        <w:rPr>
          <w:rFonts w:ascii="GHEA Grapalat" w:hAnsi="GHEA Grapalat" w:cs="Sylfaen"/>
          <w:b/>
          <w:lang w:val="af-ZA"/>
        </w:rPr>
      </w:pPr>
    </w:p>
    <w:p w14:paraId="03077535" w14:textId="77777777" w:rsidR="00A5748C" w:rsidRDefault="00A5748C" w:rsidP="00A5748C">
      <w:pPr>
        <w:ind w:firstLine="567"/>
        <w:jc w:val="right"/>
        <w:rPr>
          <w:rFonts w:ascii="GHEA Grapalat" w:hAnsi="GHEA Grapalat"/>
          <w:i/>
          <w:lang w:val="pt-BR"/>
        </w:rPr>
      </w:pPr>
    </w:p>
    <w:p w14:paraId="33EAC986" w14:textId="77777777" w:rsidR="002A406B" w:rsidRPr="002A406B" w:rsidRDefault="002A406B" w:rsidP="002A406B">
      <w:pPr>
        <w:ind w:left="142"/>
        <w:jc w:val="center"/>
        <w:rPr>
          <w:rFonts w:ascii="GHEA Grapalat" w:hAnsi="GHEA Grapalat"/>
          <w:b/>
          <w:lang w:val="es-ES" w:eastAsia="ru-RU"/>
        </w:rPr>
      </w:pPr>
      <w:r w:rsidRPr="002A406B">
        <w:rPr>
          <w:rFonts w:ascii="GHEA Grapalat" w:hAnsi="GHEA Grapalat"/>
          <w:b/>
          <w:lang w:val="es-ES" w:eastAsia="ru-RU"/>
        </w:rPr>
        <w:t>ՍԱՀՄԱՆՎԱԾ ԱՅԼ ՊԱՅՄԱՆՆԵՐԸ</w:t>
      </w:r>
    </w:p>
    <w:p w14:paraId="5141FBAF" w14:textId="77777777" w:rsidR="002A406B" w:rsidRPr="002A406B" w:rsidRDefault="002A406B" w:rsidP="002A406B">
      <w:pPr>
        <w:ind w:left="142"/>
        <w:jc w:val="center"/>
        <w:rPr>
          <w:rFonts w:ascii="GHEA Grapalat" w:hAnsi="GHEA Grapalat"/>
          <w:b/>
          <w:lang w:val="es-ES" w:eastAsia="ru-RU"/>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2A406B" w:rsidRPr="002A406B" w14:paraId="1FA7518D" w14:textId="77777777" w:rsidTr="00BC4B45">
        <w:trPr>
          <w:trHeight w:val="20"/>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7DC8143D" w14:textId="77777777" w:rsidR="002A406B" w:rsidRPr="002A406B" w:rsidRDefault="002A406B" w:rsidP="00BC4B45">
            <w:pPr>
              <w:rPr>
                <w:rFonts w:ascii="GHEA Grapalat" w:hAnsi="GHEA Grapalat"/>
                <w:lang w:val="hy-AM" w:eastAsia="ru-RU"/>
              </w:rPr>
            </w:pPr>
            <w:r w:rsidRPr="002A406B">
              <w:rPr>
                <w:rFonts w:ascii="GHEA Grapalat" w:hAnsi="GHEA Grapalat"/>
                <w:lang w:val="hy-AM" w:eastAsia="ru-RU"/>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7FBD63B7" w14:textId="77777777" w:rsidR="002A406B" w:rsidRPr="002A406B" w:rsidRDefault="002A406B" w:rsidP="00BC4B45">
            <w:pPr>
              <w:rPr>
                <w:rFonts w:ascii="GHEA Grapalat" w:hAnsi="GHEA Grapalat"/>
                <w:lang w:val="hy-AM" w:eastAsia="ru-RU"/>
              </w:rPr>
            </w:pPr>
            <w:r w:rsidRPr="002A406B">
              <w:rPr>
                <w:rFonts w:ascii="GHEA Grapalat" w:hAnsi="GHEA Grapalat"/>
                <w:lang w:val="hy-AM" w:eastAsia="ru-RU"/>
              </w:rPr>
              <w:t>15 աշխատանքային օրվա ընթացքում</w:t>
            </w:r>
          </w:p>
        </w:tc>
      </w:tr>
      <w:tr w:rsidR="002A406B" w:rsidRPr="002A406B" w14:paraId="50DDCA9B"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70F0619D" w14:textId="77777777" w:rsidR="002A406B" w:rsidRPr="002A406B" w:rsidRDefault="002A406B" w:rsidP="00BC4B45">
            <w:pPr>
              <w:tabs>
                <w:tab w:val="left" w:pos="3030"/>
              </w:tabs>
              <w:rPr>
                <w:rFonts w:ascii="GHEA Grapalat" w:hAnsi="GHEA Grapalat" w:cs="Sylfaen"/>
                <w:bCs/>
                <w:lang w:val="pt-BR" w:eastAsia="ru-RU"/>
              </w:rPr>
            </w:pPr>
            <w:r w:rsidRPr="002A406B">
              <w:rPr>
                <w:rFonts w:ascii="GHEA Grapalat" w:hAnsi="GHEA Grapalat" w:cs="Sylfaen"/>
                <w:bCs/>
                <w:lang w:val="pt-BR" w:eastAsia="ru-RU"/>
              </w:rPr>
              <w:t>Աշխատանքների</w:t>
            </w:r>
            <w:r w:rsidRPr="002A406B">
              <w:rPr>
                <w:rFonts w:ascii="Calibri" w:hAnsi="Calibri" w:cs="Calibri"/>
                <w:bCs/>
                <w:lang w:val="pt-BR" w:eastAsia="ru-RU"/>
              </w:rPr>
              <w:t> </w:t>
            </w:r>
            <w:r w:rsidRPr="002A406B">
              <w:rPr>
                <w:rFonts w:ascii="GHEA Grapalat" w:hAnsi="GHEA Grapalat" w:cs="Sylfaen"/>
                <w:bCs/>
                <w:lang w:val="pt-BR" w:eastAsia="ru-RU"/>
              </w:rPr>
              <w:t>առնվազն</w:t>
            </w:r>
            <w:r w:rsidRPr="002A406B">
              <w:rPr>
                <w:rFonts w:ascii="Calibri" w:hAnsi="Calibri" w:cs="Calibri"/>
                <w:bCs/>
                <w:lang w:val="pt-BR" w:eastAsia="ru-RU"/>
              </w:rPr>
              <w:t> </w:t>
            </w:r>
            <w:r w:rsidRPr="002A406B">
              <w:rPr>
                <w:rFonts w:ascii="GHEA Grapalat" w:hAnsi="GHEA Grapalat" w:cs="Sylfaen"/>
                <w:bCs/>
                <w:lang w:val="pt-BR" w:eastAsia="ru-RU"/>
              </w:rPr>
              <w:t>70</w:t>
            </w:r>
            <w:r w:rsidRPr="002A406B">
              <w:rPr>
                <w:rFonts w:ascii="Calibri" w:hAnsi="Calibri" w:cs="Calibri"/>
                <w:bCs/>
                <w:lang w:val="pt-BR" w:eastAsia="ru-RU"/>
              </w:rPr>
              <w:t> </w:t>
            </w:r>
            <w:r w:rsidRPr="002A406B">
              <w:rPr>
                <w:rFonts w:ascii="GHEA Grapalat" w:hAnsi="GHEA Grapalat" w:cs="Sylfaen"/>
                <w:bCs/>
                <w:lang w:val="pt-BR" w:eastAsia="ru-RU"/>
              </w:rPr>
              <w:t>տոկոսը</w:t>
            </w:r>
            <w:r w:rsidRPr="002A406B">
              <w:rPr>
                <w:rFonts w:ascii="Calibri" w:hAnsi="Calibri" w:cs="Calibri"/>
                <w:bCs/>
                <w:lang w:val="pt-BR" w:eastAsia="ru-RU"/>
              </w:rPr>
              <w:t> </w:t>
            </w:r>
            <w:r w:rsidRPr="002A406B">
              <w:rPr>
                <w:rFonts w:ascii="GHEA Grapalat" w:hAnsi="GHEA Grapalat" w:cs="Sylfaen"/>
                <w:bCs/>
                <w:lang w:val="pt-BR" w:eastAsia="ru-RU"/>
              </w:rPr>
              <w:t>կատարել</w:t>
            </w:r>
            <w:r w:rsidRPr="002A406B">
              <w:rPr>
                <w:rFonts w:ascii="Calibri" w:hAnsi="Calibri" w:cs="Calibri"/>
                <w:bCs/>
                <w:lang w:val="pt-BR" w:eastAsia="ru-RU"/>
              </w:rPr>
              <w:t> </w:t>
            </w:r>
            <w:r w:rsidRPr="002A406B">
              <w:rPr>
                <w:rFonts w:ascii="GHEA Grapalat" w:hAnsi="GHEA Grapalat" w:cs="Sylfaen"/>
                <w:bCs/>
                <w:lang w:val="pt-BR" w:eastAsia="ru-RU"/>
              </w:rPr>
              <w:t>անձամբ,</w:t>
            </w:r>
            <w:r w:rsidRPr="002A406B">
              <w:rPr>
                <w:rFonts w:ascii="Calibri" w:hAnsi="Calibri" w:cs="Calibri"/>
                <w:bCs/>
                <w:lang w:val="pt-BR" w:eastAsia="ru-RU"/>
              </w:rPr>
              <w:t> </w:t>
            </w:r>
            <w:r w:rsidRPr="002A406B">
              <w:rPr>
                <w:rFonts w:ascii="GHEA Grapalat" w:hAnsi="GHEA Grapalat" w:cs="Sylfaen"/>
                <w:bCs/>
                <w:lang w:val="pt-BR" w:eastAsia="ru-RU"/>
              </w:rPr>
              <w:t>պայմանագրով</w:t>
            </w:r>
            <w:r w:rsidRPr="002A406B">
              <w:rPr>
                <w:rFonts w:ascii="Calibri" w:hAnsi="Calibri" w:cs="Calibri"/>
                <w:bCs/>
                <w:lang w:val="pt-BR" w:eastAsia="ru-RU"/>
              </w:rPr>
              <w:t> </w:t>
            </w:r>
            <w:r w:rsidRPr="002A406B">
              <w:rPr>
                <w:rFonts w:ascii="GHEA Grapalat" w:hAnsi="GHEA Grapalat" w:cs="Sylfaen"/>
                <w:bCs/>
                <w:lang w:val="pt-BR" w:eastAsia="ru-RU"/>
              </w:rPr>
              <w:t>նախատեսված</w:t>
            </w:r>
            <w:r w:rsidRPr="002A406B">
              <w:rPr>
                <w:rFonts w:ascii="Calibri" w:hAnsi="Calibri" w:cs="Calibri"/>
                <w:bCs/>
                <w:lang w:val="pt-BR" w:eastAsia="ru-RU"/>
              </w:rPr>
              <w:t> </w:t>
            </w:r>
            <w:r w:rsidRPr="002A406B">
              <w:rPr>
                <w:rFonts w:ascii="GHEA Grapalat" w:hAnsi="GHEA Grapalat" w:cs="Sylfaen"/>
                <w:bCs/>
                <w:lang w:val="pt-BR" w:eastAsia="ru-RU"/>
              </w:rPr>
              <w:t>կարգով</w:t>
            </w:r>
            <w:r w:rsidRPr="002A406B">
              <w:rPr>
                <w:rFonts w:ascii="Calibri" w:hAnsi="Calibri" w:cs="Calibri"/>
                <w:bCs/>
                <w:lang w:val="pt-BR" w:eastAsia="ru-RU"/>
              </w:rPr>
              <w:t> </w:t>
            </w:r>
            <w:r w:rsidRPr="002A406B">
              <w:rPr>
                <w:rFonts w:ascii="GHEA Grapalat" w:hAnsi="GHEA Grapalat" w:cs="Sylfaen"/>
                <w:bCs/>
                <w:lang w:val="pt-BR" w:eastAsia="ru-RU"/>
              </w:rPr>
              <w:t>և</w:t>
            </w:r>
            <w:r w:rsidRPr="002A406B">
              <w:rPr>
                <w:rFonts w:ascii="Calibri" w:hAnsi="Calibri" w:cs="Calibri"/>
                <w:bCs/>
                <w:lang w:val="pt-BR" w:eastAsia="ru-RU"/>
              </w:rPr>
              <w:t> </w:t>
            </w:r>
            <w:r w:rsidRPr="002A406B">
              <w:rPr>
                <w:rFonts w:ascii="GHEA Grapalat" w:hAnsi="GHEA Grapalat" w:cs="Sylfaen"/>
                <w:bCs/>
                <w:lang w:val="pt-BR" w:eastAsia="ru-RU"/>
              </w:rPr>
              <w:t>ժամկետներում,</w:t>
            </w:r>
            <w:r w:rsidRPr="002A406B">
              <w:rPr>
                <w:rFonts w:ascii="Calibri" w:hAnsi="Calibri" w:cs="Calibri"/>
                <w:bCs/>
                <w:lang w:val="pt-BR" w:eastAsia="ru-RU"/>
              </w:rPr>
              <w:t> </w:t>
            </w:r>
            <w:r w:rsidRPr="002A406B">
              <w:rPr>
                <w:rFonts w:ascii="GHEA Grapalat" w:hAnsi="GHEA Grapalat" w:cs="Sylfaen"/>
                <w:bCs/>
                <w:lang w:val="pt-BR" w:eastAsia="ru-RU"/>
              </w:rPr>
              <w:t>իր</w:t>
            </w:r>
            <w:r w:rsidRPr="002A406B">
              <w:rPr>
                <w:rFonts w:ascii="Calibri" w:hAnsi="Calibri" w:cs="Calibri"/>
                <w:bCs/>
                <w:lang w:val="pt-BR" w:eastAsia="ru-RU"/>
              </w:rPr>
              <w:t> </w:t>
            </w:r>
            <w:r w:rsidRPr="002A406B">
              <w:rPr>
                <w:rFonts w:ascii="GHEA Grapalat" w:hAnsi="GHEA Grapalat" w:cs="Sylfaen"/>
                <w:bCs/>
                <w:lang w:val="pt-BR" w:eastAsia="ru-RU"/>
              </w:rPr>
              <w:t>ուժերով,</w:t>
            </w:r>
            <w:r w:rsidRPr="002A406B">
              <w:rPr>
                <w:rFonts w:ascii="Calibri" w:hAnsi="Calibri" w:cs="Calibri"/>
                <w:bCs/>
                <w:lang w:val="pt-BR" w:eastAsia="ru-RU"/>
              </w:rPr>
              <w:t> </w:t>
            </w:r>
            <w:r w:rsidRPr="002A406B">
              <w:rPr>
                <w:rFonts w:ascii="GHEA Grapalat" w:hAnsi="GHEA Grapalat" w:cs="Sylfaen"/>
                <w:bCs/>
                <w:lang w:val="pt-BR" w:eastAsia="ru-RU"/>
              </w:rPr>
              <w:t>գործիքներով,</w:t>
            </w:r>
            <w:r w:rsidRPr="002A406B">
              <w:rPr>
                <w:rFonts w:ascii="Calibri" w:hAnsi="Calibri" w:cs="Calibri"/>
                <w:bCs/>
                <w:lang w:val="pt-BR" w:eastAsia="ru-RU"/>
              </w:rPr>
              <w:t> </w:t>
            </w:r>
            <w:r w:rsidRPr="002A406B">
              <w:rPr>
                <w:rFonts w:ascii="GHEA Grapalat" w:hAnsi="GHEA Grapalat" w:cs="Sylfaen"/>
                <w:bCs/>
                <w:lang w:val="pt-BR" w:eastAsia="ru-RU"/>
              </w:rPr>
              <w:t>մեխանիզմներով,</w:t>
            </w:r>
            <w:r w:rsidRPr="002A406B">
              <w:rPr>
                <w:rFonts w:ascii="Calibri" w:hAnsi="Calibri" w:cs="Calibri"/>
                <w:bCs/>
                <w:lang w:val="pt-BR" w:eastAsia="ru-RU"/>
              </w:rPr>
              <w:t> </w:t>
            </w:r>
            <w:r w:rsidRPr="002A406B">
              <w:rPr>
                <w:rFonts w:ascii="GHEA Grapalat" w:hAnsi="GHEA Grapalat" w:cs="Sylfaen"/>
                <w:bCs/>
                <w:lang w:val="pt-BR" w:eastAsia="ru-RU"/>
              </w:rPr>
              <w:t>ինչպես</w:t>
            </w:r>
            <w:r w:rsidRPr="002A406B">
              <w:rPr>
                <w:rFonts w:ascii="Calibri" w:hAnsi="Calibri" w:cs="Calibri"/>
                <w:bCs/>
                <w:lang w:val="pt-BR" w:eastAsia="ru-RU"/>
              </w:rPr>
              <w:t> </w:t>
            </w:r>
            <w:r w:rsidRPr="002A406B">
              <w:rPr>
                <w:rFonts w:ascii="GHEA Grapalat" w:hAnsi="GHEA Grapalat" w:cs="Sylfaen"/>
                <w:bCs/>
                <w:lang w:val="pt-BR" w:eastAsia="ru-RU"/>
              </w:rPr>
              <w:t>նաև</w:t>
            </w:r>
            <w:r w:rsidRPr="002A406B">
              <w:rPr>
                <w:rFonts w:ascii="Calibri" w:hAnsi="Calibri" w:cs="Calibri"/>
                <w:bCs/>
                <w:lang w:val="pt-BR" w:eastAsia="ru-RU"/>
              </w:rPr>
              <w:t> </w:t>
            </w:r>
            <w:r w:rsidRPr="002A406B">
              <w:rPr>
                <w:rFonts w:ascii="GHEA Grapalat" w:hAnsi="GHEA Grapalat" w:cs="Sylfaen"/>
                <w:bCs/>
                <w:lang w:val="pt-BR" w:eastAsia="ru-RU"/>
              </w:rPr>
              <w:t>անհրաժեշտ</w:t>
            </w:r>
            <w:r w:rsidRPr="002A406B">
              <w:rPr>
                <w:rFonts w:ascii="Calibri" w:hAnsi="Calibri" w:cs="Calibri"/>
                <w:bCs/>
                <w:lang w:val="pt-BR" w:eastAsia="ru-RU"/>
              </w:rPr>
              <w:t> </w:t>
            </w:r>
            <w:r w:rsidRPr="002A406B">
              <w:rPr>
                <w:rFonts w:ascii="GHEA Grapalat" w:hAnsi="GHEA Grapalat" w:cs="Sylfaen"/>
                <w:bCs/>
                <w:lang w:val="pt-BR" w:eastAsia="ru-RU"/>
              </w:rPr>
              <w:t>նյութերով</w:t>
            </w:r>
            <w:r w:rsidRPr="002A406B">
              <w:rPr>
                <w:rFonts w:ascii="Calibri" w:hAnsi="Calibri" w:cs="Calibri"/>
                <w:bCs/>
                <w:lang w:val="pt-BR" w:eastAsia="ru-RU"/>
              </w:rPr>
              <w:t> </w:t>
            </w:r>
            <w:r w:rsidRPr="002A406B">
              <w:rPr>
                <w:rFonts w:ascii="GHEA Grapalat" w:hAnsi="GHEA Grapalat" w:cs="Sylfaen"/>
                <w:bCs/>
                <w:lang w:val="pt-BR" w:eastAsia="ru-RU"/>
              </w:rPr>
              <w:t>ու</w:t>
            </w:r>
            <w:r w:rsidRPr="002A406B">
              <w:rPr>
                <w:rFonts w:ascii="Calibri" w:hAnsi="Calibri" w:cs="Calibri"/>
                <w:bCs/>
                <w:lang w:val="pt-BR" w:eastAsia="ru-RU"/>
              </w:rPr>
              <w:t> </w:t>
            </w:r>
            <w:r w:rsidRPr="002A406B">
              <w:rPr>
                <w:rFonts w:ascii="GHEA Grapalat" w:hAnsi="GHEA Grapalat" w:cs="Sylfaen"/>
                <w:bCs/>
                <w:lang w:val="pt-BR" w:eastAsia="ru-RU"/>
              </w:rPr>
              <w:t>պատշաճ</w:t>
            </w:r>
            <w:r w:rsidRPr="002A406B">
              <w:rPr>
                <w:rFonts w:ascii="Calibri" w:hAnsi="Calibri" w:cs="Calibri"/>
                <w:bCs/>
                <w:lang w:val="pt-BR" w:eastAsia="ru-RU"/>
              </w:rPr>
              <w:t> </w:t>
            </w:r>
            <w:r w:rsidRPr="002A406B">
              <w:rPr>
                <w:rFonts w:ascii="GHEA Grapalat" w:hAnsi="GHEA Grapalat" w:cs="Sylfaen"/>
                <w:bCs/>
                <w:lang w:val="pt-BR" w:eastAsia="ru-RU"/>
              </w:rPr>
              <w:t>որակով`</w:t>
            </w:r>
            <w:r w:rsidRPr="002A406B">
              <w:rPr>
                <w:rFonts w:ascii="Calibri" w:hAnsi="Calibri" w:cs="Calibri"/>
                <w:bCs/>
                <w:lang w:val="pt-BR" w:eastAsia="ru-RU"/>
              </w:rPr>
              <w:t> </w:t>
            </w:r>
            <w:r w:rsidRPr="002A406B">
              <w:rPr>
                <w:rFonts w:ascii="GHEA Grapalat" w:hAnsi="GHEA Grapalat" w:cs="Sylfaen"/>
                <w:bCs/>
                <w:lang w:val="pt-BR" w:eastAsia="ru-RU"/>
              </w:rPr>
              <w:t>ննախագծին</w:t>
            </w:r>
            <w:r w:rsidRPr="002A406B">
              <w:rPr>
                <w:rFonts w:ascii="Calibri" w:hAnsi="Calibri" w:cs="Calibri"/>
                <w:bCs/>
                <w:lang w:val="pt-BR" w:eastAsia="ru-RU"/>
              </w:rPr>
              <w:t> </w:t>
            </w:r>
            <w:r w:rsidRPr="002A406B">
              <w:rPr>
                <w:rFonts w:ascii="GHEA Grapalat" w:hAnsi="GHEA Grapalat" w:cs="Sylfaen"/>
                <w:bCs/>
                <w:lang w:val="pt-BR" w:eastAsia="ru-RU"/>
              </w:rPr>
              <w:t>և</w:t>
            </w:r>
            <w:r w:rsidRPr="002A406B">
              <w:rPr>
                <w:rFonts w:ascii="Calibri" w:hAnsi="Calibri" w:cs="Calibri"/>
                <w:bCs/>
                <w:lang w:val="pt-BR" w:eastAsia="ru-RU"/>
              </w:rPr>
              <w:t> </w:t>
            </w:r>
            <w:r w:rsidRPr="002A406B">
              <w:rPr>
                <w:rFonts w:ascii="GHEA Grapalat" w:hAnsi="GHEA Grapalat" w:cs="Sylfaen"/>
                <w:bCs/>
                <w:lang w:val="pt-BR" w:eastAsia="ru-RU"/>
              </w:rPr>
              <w:t>ծավալաթերթին</w:t>
            </w:r>
            <w:r w:rsidRPr="002A406B">
              <w:rPr>
                <w:rFonts w:ascii="Calibri" w:hAnsi="Calibri" w:cs="Calibri"/>
                <w:bCs/>
                <w:lang w:val="pt-BR" w:eastAsia="ru-RU"/>
              </w:rPr>
              <w:t> </w:t>
            </w:r>
            <w:r w:rsidRPr="002A406B">
              <w:rPr>
                <w:rFonts w:ascii="GHEA Grapalat" w:hAnsi="GHEA Grapalat" w:cs="Sylfaen"/>
                <w:bCs/>
                <w:lang w:val="pt-BR" w:eastAsia="ru-RU"/>
              </w:rPr>
              <w:t>համապատասխան։</w:t>
            </w:r>
          </w:p>
        </w:tc>
      </w:tr>
      <w:tr w:rsidR="002A406B" w:rsidRPr="008D09C1" w14:paraId="70DD91DC"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67B27ED6" w14:textId="77777777" w:rsidR="002A406B" w:rsidRPr="002A406B" w:rsidRDefault="002A406B" w:rsidP="00BC4B45">
            <w:pPr>
              <w:tabs>
                <w:tab w:val="left" w:pos="3030"/>
              </w:tabs>
              <w:rPr>
                <w:rFonts w:ascii="GHEA Grapalat" w:hAnsi="GHEA Grapalat" w:cs="Sylfaen"/>
                <w:bCs/>
                <w:lang w:val="pt-BR" w:eastAsia="ru-RU"/>
              </w:rPr>
            </w:pPr>
            <w:r w:rsidRPr="002A406B">
              <w:rPr>
                <w:rFonts w:ascii="GHEA Grapalat" w:hAnsi="GHEA Grapalat" w:cs="Sylfaen"/>
                <w:bCs/>
                <w:lang w:val="pt-BR" w:eastAsia="ru-RU"/>
              </w:rPr>
              <w:t>*Մասնակիցը պետք է ունենա շինարարության իրականացման գործունեության լիցենզիա՝ ըստ քաղաքաշինության հետևյալ ոլորտների`</w:t>
            </w:r>
          </w:p>
          <w:p w14:paraId="45B8D27A" w14:textId="77777777" w:rsidR="002A406B" w:rsidRPr="002A406B" w:rsidRDefault="002A406B" w:rsidP="00BC4B45">
            <w:pPr>
              <w:tabs>
                <w:tab w:val="left" w:pos="3030"/>
              </w:tabs>
              <w:rPr>
                <w:rFonts w:ascii="GHEA Grapalat" w:hAnsi="GHEA Grapalat" w:cs="Sylfaen"/>
                <w:bCs/>
                <w:lang w:val="pt-BR" w:eastAsia="ru-RU"/>
              </w:rPr>
            </w:pPr>
            <w:r w:rsidRPr="002A406B">
              <w:rPr>
                <w:rFonts w:ascii="GHEA Grapalat" w:hAnsi="GHEA Grapalat" w:cs="Sylfaen"/>
                <w:bCs/>
                <w:lang w:val="pt-BR" w:eastAsia="ru-RU"/>
              </w:rPr>
              <w:t>1) բնակելի (բացառությամբ ոչ ձեռնարկատիրական նպատակով կառուցվող անհատական բնակելի տների, ավտոտնակների, օժանդակ շինությունների), հասարակական և արտադրական:</w:t>
            </w:r>
          </w:p>
          <w:p w14:paraId="5E6F5A06" w14:textId="77777777" w:rsidR="002A406B" w:rsidRPr="002A406B" w:rsidRDefault="002A406B" w:rsidP="00BC4B45">
            <w:pPr>
              <w:tabs>
                <w:tab w:val="left" w:pos="3030"/>
              </w:tabs>
              <w:rPr>
                <w:rFonts w:ascii="GHEA Grapalat" w:hAnsi="GHEA Grapalat" w:cs="Sylfaen"/>
                <w:bCs/>
                <w:lang w:val="pt-BR" w:eastAsia="ru-RU"/>
              </w:rPr>
            </w:pPr>
            <w:r w:rsidRPr="002A406B">
              <w:rPr>
                <w:rFonts w:ascii="GHEA Grapalat" w:hAnsi="GHEA Grapalat" w:cs="Sylfaen"/>
                <w:bCs/>
                <w:lang w:val="pt-BR" w:eastAsia="ru-RU"/>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2A406B" w:rsidRPr="008D09C1" w14:paraId="086D3D5E"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3B6763D2" w14:textId="77777777" w:rsidR="002A406B" w:rsidRPr="002A406B" w:rsidRDefault="002A406B" w:rsidP="00BC4B45">
            <w:pPr>
              <w:tabs>
                <w:tab w:val="left" w:pos="3030"/>
              </w:tabs>
              <w:rPr>
                <w:rFonts w:ascii="GHEA Grapalat" w:hAnsi="GHEA Grapalat" w:cs="Sylfaen"/>
                <w:bCs/>
                <w:lang w:val="hy-AM" w:eastAsia="ru-RU"/>
              </w:rPr>
            </w:pPr>
            <w:r w:rsidRPr="002A406B">
              <w:rPr>
                <w:rFonts w:ascii="GHEA Grapalat" w:hAnsi="GHEA Grapalat" w:cs="Sylfaen"/>
                <w:bCs/>
                <w:lang w:val="hy-AM" w:eastAsia="ru-RU"/>
              </w:rPr>
              <w:lastRenderedPageBreak/>
              <w:t>Շինարարների համազգեստի վրա՝ շինարարություն իրականացնող կազմակերպության տարբերանշանի առկայություն</w:t>
            </w:r>
          </w:p>
        </w:tc>
      </w:tr>
      <w:tr w:rsidR="002A406B" w:rsidRPr="002A406B" w14:paraId="361063F3" w14:textId="77777777" w:rsidTr="00BC4B45">
        <w:trPr>
          <w:trHeight w:val="20"/>
          <w:jc w:val="center"/>
        </w:trPr>
        <w:tc>
          <w:tcPr>
            <w:tcW w:w="10296" w:type="dxa"/>
            <w:gridSpan w:val="2"/>
            <w:tcBorders>
              <w:top w:val="single" w:sz="4" w:space="0" w:color="auto"/>
              <w:left w:val="single" w:sz="4" w:space="0" w:color="auto"/>
              <w:bottom w:val="single" w:sz="4" w:space="0" w:color="auto"/>
              <w:right w:val="single" w:sz="4" w:space="0" w:color="auto"/>
            </w:tcBorders>
            <w:vAlign w:val="center"/>
          </w:tcPr>
          <w:p w14:paraId="61D7FCF6" w14:textId="77777777" w:rsidR="002A406B" w:rsidRPr="002A406B" w:rsidRDefault="002A406B" w:rsidP="00BC4B45">
            <w:pPr>
              <w:tabs>
                <w:tab w:val="left" w:pos="3030"/>
              </w:tabs>
              <w:rPr>
                <w:rFonts w:ascii="GHEA Grapalat" w:hAnsi="GHEA Grapalat" w:cs="Sylfaen"/>
                <w:bCs/>
                <w:lang w:val="hy-AM" w:eastAsia="ru-RU"/>
              </w:rPr>
            </w:pPr>
            <w:r w:rsidRPr="002A406B">
              <w:rPr>
                <w:rFonts w:ascii="GHEA Grapalat" w:hAnsi="GHEA Grapalat" w:cs="Sylfaen"/>
                <w:bCs/>
                <w:lang w:val="hy-AM" w:eastAsia="ru-RU"/>
              </w:rPr>
              <w:t>Տեսաձայնագրման սարքերի առկայություն</w:t>
            </w:r>
          </w:p>
        </w:tc>
      </w:tr>
    </w:tbl>
    <w:p w14:paraId="3CC1C7E6" w14:textId="77777777" w:rsidR="001676F3" w:rsidRDefault="001676F3" w:rsidP="001676F3">
      <w:pPr>
        <w:ind w:left="142"/>
        <w:jc w:val="center"/>
        <w:rPr>
          <w:rFonts w:ascii="GHEA Grapalat" w:hAnsi="GHEA Grapalat"/>
          <w:b/>
          <w:lang w:val="es-ES"/>
        </w:rPr>
      </w:pPr>
    </w:p>
    <w:p w14:paraId="3B68C418" w14:textId="77777777" w:rsidR="001676F3" w:rsidRPr="001676F3" w:rsidRDefault="001676F3" w:rsidP="00A5748C">
      <w:pPr>
        <w:ind w:firstLine="567"/>
        <w:jc w:val="right"/>
        <w:rPr>
          <w:rFonts w:ascii="GHEA Grapalat" w:hAnsi="GHEA Grapalat"/>
          <w:i/>
          <w:lang w:val="hy-AM"/>
        </w:rPr>
      </w:pPr>
    </w:p>
    <w:p w14:paraId="18CA26F9" w14:textId="77777777" w:rsidR="001676F3" w:rsidRDefault="001676F3" w:rsidP="00A5748C">
      <w:pPr>
        <w:ind w:firstLine="567"/>
        <w:jc w:val="right"/>
        <w:rPr>
          <w:rFonts w:ascii="GHEA Grapalat" w:hAnsi="GHEA Grapalat"/>
          <w:i/>
          <w:lang w:val="pt-BR"/>
        </w:rPr>
      </w:pPr>
    </w:p>
    <w:p w14:paraId="77D2CCA6" w14:textId="77777777" w:rsidR="001676F3" w:rsidRDefault="001676F3" w:rsidP="00A5748C">
      <w:pPr>
        <w:ind w:firstLine="567"/>
        <w:jc w:val="right"/>
        <w:rPr>
          <w:rFonts w:ascii="GHEA Grapalat" w:hAnsi="GHEA Grapalat"/>
          <w:i/>
          <w:lang w:val="pt-BR"/>
        </w:rPr>
      </w:pPr>
    </w:p>
    <w:p w14:paraId="7E18F1CD" w14:textId="77777777" w:rsidR="001676F3" w:rsidRDefault="001676F3" w:rsidP="00A5748C">
      <w:pPr>
        <w:ind w:firstLine="567"/>
        <w:jc w:val="right"/>
        <w:rPr>
          <w:rFonts w:ascii="GHEA Grapalat" w:hAnsi="GHEA Grapalat"/>
          <w:i/>
          <w:lang w:val="pt-BR"/>
        </w:rPr>
      </w:pPr>
    </w:p>
    <w:p w14:paraId="30AFDD0C" w14:textId="77777777" w:rsidR="001676F3" w:rsidRDefault="001676F3" w:rsidP="00A5748C">
      <w:pPr>
        <w:ind w:firstLine="567"/>
        <w:jc w:val="right"/>
        <w:rPr>
          <w:rFonts w:ascii="GHEA Grapalat" w:hAnsi="GHEA Grapalat"/>
          <w:i/>
          <w:lang w:val="pt-BR"/>
        </w:rPr>
      </w:pPr>
    </w:p>
    <w:p w14:paraId="0B7F94C9" w14:textId="77777777" w:rsidR="001676F3" w:rsidRDefault="001676F3" w:rsidP="00A5748C">
      <w:pPr>
        <w:ind w:firstLine="567"/>
        <w:jc w:val="right"/>
        <w:rPr>
          <w:rFonts w:ascii="GHEA Grapalat" w:hAnsi="GHEA Grapalat"/>
          <w:i/>
          <w:lang w:val="pt-BR"/>
        </w:rPr>
      </w:pPr>
    </w:p>
    <w:p w14:paraId="79602B43" w14:textId="77777777" w:rsidR="001676F3" w:rsidRPr="00FB1EC7" w:rsidRDefault="001676F3" w:rsidP="00A5748C">
      <w:pPr>
        <w:ind w:firstLine="567"/>
        <w:jc w:val="right"/>
        <w:rPr>
          <w:rFonts w:ascii="GHEA Grapalat" w:hAnsi="GHEA Grapalat"/>
          <w:i/>
          <w:lang w:val="pt-BR"/>
        </w:rPr>
      </w:pPr>
    </w:p>
    <w:p w14:paraId="50281CBD" w14:textId="77777777" w:rsidR="00A5748C" w:rsidRPr="00FB1EC7" w:rsidRDefault="00A5748C" w:rsidP="00A5748C">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5748C" w:rsidRPr="00FB1EC7" w14:paraId="01B7A42E" w14:textId="77777777" w:rsidTr="00A936CC">
        <w:trPr>
          <w:jc w:val="center"/>
        </w:trPr>
        <w:tc>
          <w:tcPr>
            <w:tcW w:w="4536" w:type="dxa"/>
          </w:tcPr>
          <w:p w14:paraId="2DE35821" w14:textId="77777777" w:rsidR="00A5748C" w:rsidRPr="00FB1EC7" w:rsidRDefault="00A5748C" w:rsidP="00A936CC">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5B8AFD3" w14:textId="77777777" w:rsidR="00A5748C" w:rsidRPr="00FB1EC7" w:rsidRDefault="00A5748C" w:rsidP="00A936CC">
            <w:pPr>
              <w:rPr>
                <w:rFonts w:ascii="GHEA Grapalat" w:hAnsi="GHEA Grapalat"/>
                <w:sz w:val="22"/>
                <w:szCs w:val="22"/>
                <w:lang w:val="ru-RU"/>
              </w:rPr>
            </w:pPr>
          </w:p>
          <w:p w14:paraId="193DF038"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78356184"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2EB089A" w14:textId="77777777" w:rsidR="00A5748C" w:rsidRPr="00FB1EC7" w:rsidRDefault="00A5748C" w:rsidP="00A936CC">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DB5DB53" w14:textId="77777777" w:rsidR="00A5748C" w:rsidRPr="00FB1EC7" w:rsidRDefault="00A5748C" w:rsidP="00A936CC">
            <w:pPr>
              <w:spacing w:line="360" w:lineRule="auto"/>
              <w:jc w:val="center"/>
              <w:rPr>
                <w:rFonts w:ascii="GHEA Grapalat" w:hAnsi="GHEA Grapalat"/>
                <w:lang w:val="ru-RU"/>
              </w:rPr>
            </w:pPr>
          </w:p>
        </w:tc>
        <w:tc>
          <w:tcPr>
            <w:tcW w:w="4343" w:type="dxa"/>
          </w:tcPr>
          <w:p w14:paraId="44AC081F" w14:textId="77777777" w:rsidR="00A5748C" w:rsidRPr="00FB1EC7" w:rsidRDefault="00A5748C" w:rsidP="00A936CC">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6C0689A" w14:textId="77777777" w:rsidR="00A5748C" w:rsidRPr="00FB1EC7" w:rsidRDefault="00A5748C" w:rsidP="00A936CC">
            <w:pPr>
              <w:jc w:val="center"/>
              <w:rPr>
                <w:rFonts w:ascii="GHEA Grapalat" w:hAnsi="GHEA Grapalat"/>
                <w:lang w:val="ru-RU"/>
              </w:rPr>
            </w:pPr>
          </w:p>
          <w:p w14:paraId="6E799F87" w14:textId="77777777" w:rsidR="00A5748C" w:rsidRPr="00FB1EC7" w:rsidRDefault="00A5748C" w:rsidP="00A936CC">
            <w:pPr>
              <w:jc w:val="center"/>
              <w:rPr>
                <w:rFonts w:ascii="GHEA Grapalat" w:hAnsi="GHEA Grapalat"/>
                <w:lang w:val="ru-RU"/>
              </w:rPr>
            </w:pPr>
            <w:r w:rsidRPr="00FB1EC7">
              <w:rPr>
                <w:rFonts w:ascii="GHEA Grapalat" w:hAnsi="GHEA Grapalat"/>
                <w:lang w:val="ru-RU"/>
              </w:rPr>
              <w:t>---------------------------------</w:t>
            </w:r>
          </w:p>
          <w:p w14:paraId="4AE9F81A" w14:textId="77777777" w:rsidR="00A5748C" w:rsidRPr="00FB1EC7" w:rsidRDefault="00A5748C" w:rsidP="00A936CC">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CDFD33E" w14:textId="77777777" w:rsidR="00A5748C" w:rsidRPr="00FB1EC7" w:rsidRDefault="00A5748C" w:rsidP="00A936CC">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97D424" w14:textId="77777777" w:rsidR="00AB54E9" w:rsidRDefault="00AB54E9" w:rsidP="00F02279">
      <w:pPr>
        <w:jc w:val="center"/>
        <w:rPr>
          <w:rFonts w:ascii="GHEA Grapalat" w:hAnsi="GHEA Grapalat"/>
          <w:b/>
          <w:lang w:val="hy-AM"/>
        </w:rPr>
        <w:sectPr w:rsidR="00AB54E9" w:rsidSect="00CE67DC">
          <w:footnotePr>
            <w:pos w:val="beneathText"/>
          </w:footnotePr>
          <w:pgSz w:w="16838" w:h="11906" w:orient="landscape" w:code="9"/>
          <w:pgMar w:top="662" w:right="547" w:bottom="706" w:left="547" w:header="562" w:footer="562" w:gutter="0"/>
          <w:cols w:space="720"/>
        </w:sectPr>
      </w:pPr>
    </w:p>
    <w:p w14:paraId="7A57F2AF" w14:textId="77777777" w:rsidR="00F72D88" w:rsidRDefault="00F72D88" w:rsidP="00F02279">
      <w:pPr>
        <w:ind w:firstLine="567"/>
        <w:jc w:val="right"/>
        <w:rPr>
          <w:rFonts w:ascii="GHEA Grapalat" w:hAnsi="GHEA Grapalat" w:cs="Sylfaen"/>
          <w:i/>
          <w:sz w:val="20"/>
          <w:szCs w:val="20"/>
          <w:lang w:val="pt-BR"/>
        </w:rPr>
      </w:pPr>
    </w:p>
    <w:p w14:paraId="1D252D39" w14:textId="770E4AC9"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1B06128C"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530238C9" w14:textId="17494C24" w:rsidR="00F72D88" w:rsidRDefault="00F72D88" w:rsidP="00F02279">
      <w:pPr>
        <w:jc w:val="right"/>
        <w:rPr>
          <w:rFonts w:ascii="GHEA Grapalat" w:hAnsi="GHEA Grapalat" w:cs="Sylfaen"/>
          <w:i/>
          <w:sz w:val="20"/>
          <w:szCs w:val="20"/>
          <w:lang w:val="pt-BR"/>
        </w:rPr>
      </w:pPr>
    </w:p>
    <w:p w14:paraId="71FAC1BD" w14:textId="77777777" w:rsidR="00F72D88" w:rsidRPr="00FB1EC7" w:rsidRDefault="00F72D88"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5CA0DDD8" w14:textId="77777777" w:rsidR="008C1FC8" w:rsidRDefault="008C1FC8" w:rsidP="008C1FC8">
      <w:pPr>
        <w:ind w:firstLine="567"/>
        <w:jc w:val="center"/>
        <w:rPr>
          <w:rFonts w:ascii="GHEA Grapalat" w:hAnsi="GHEA Grapalat" w:cs="Sylfaen"/>
          <w:b/>
          <w:sz w:val="20"/>
          <w:lang w:val="pt-BR"/>
        </w:rPr>
      </w:pPr>
      <w:r w:rsidRPr="002A406B">
        <w:rPr>
          <w:rFonts w:ascii="GHEA Grapalat" w:hAnsi="GHEA Grapalat" w:cs="Sylfaen"/>
          <w:b/>
          <w:sz w:val="20"/>
          <w:lang w:val="pt-BR"/>
        </w:rPr>
        <w:t>«ԵՐԵՎԱՆ ՔԱՂԱՔԻ ԴԱՎԹԱՇԵՆ ՎԱՐՉԱԿԱՆ ՇՐՋԱՆԻ ԲԱԶՄԱԲՆԱԿԱՐԱՆ ՇԵՆՔԵՐԻ ՀԱՐԹ ՏԱՆԻՔՆԵՐԻ ՎԵՐԱՆՈՐՈԳՄԱՆ»</w:t>
      </w:r>
      <w:r w:rsidRPr="00FB1EC7">
        <w:rPr>
          <w:rFonts w:ascii="GHEA Grapalat" w:hAnsi="GHEA Grapalat" w:cs="Times Armenian"/>
          <w:b/>
          <w:sz w:val="20"/>
          <w:lang w:val="pt-BR"/>
        </w:rPr>
        <w:t xml:space="preserve"> </w:t>
      </w:r>
      <w:r w:rsidRPr="00FB1EC7">
        <w:rPr>
          <w:rFonts w:ascii="GHEA Grapalat" w:hAnsi="GHEA Grapalat" w:cs="Sylfaen"/>
          <w:b/>
          <w:sz w:val="20"/>
          <w:lang w:val="pt-BR"/>
        </w:rPr>
        <w:t>ԱՇԽԱՏԱՆՔՆԵՐԻ</w:t>
      </w:r>
      <w:r w:rsidRPr="00FB1EC7">
        <w:rPr>
          <w:rFonts w:ascii="GHEA Grapalat" w:hAnsi="GHEA Grapalat" w:cs="Times Armenian"/>
          <w:b/>
          <w:sz w:val="20"/>
          <w:lang w:val="pt-BR"/>
        </w:rPr>
        <w:t xml:space="preserve"> </w:t>
      </w:r>
      <w:r w:rsidRPr="00FB1EC7">
        <w:rPr>
          <w:rFonts w:ascii="GHEA Grapalat" w:hAnsi="GHEA Grapalat" w:cs="Sylfaen"/>
          <w:b/>
          <w:sz w:val="20"/>
          <w:lang w:val="pt-BR"/>
        </w:rPr>
        <w:t>ԿԱՏԱՐՄԱՆ</w:t>
      </w:r>
    </w:p>
    <w:tbl>
      <w:tblPr>
        <w:tblpPr w:leftFromText="180" w:rightFromText="180" w:vertAnchor="text" w:horzAnchor="margin" w:tblpY="326"/>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A031C9" w:rsidRPr="00B65BDD" w14:paraId="72F91B80" w14:textId="77777777" w:rsidTr="00A031C9">
        <w:trPr>
          <w:trHeight w:val="701"/>
        </w:trPr>
        <w:tc>
          <w:tcPr>
            <w:tcW w:w="648" w:type="dxa"/>
            <w:vMerge w:val="restart"/>
            <w:shd w:val="clear" w:color="auto" w:fill="auto"/>
            <w:vAlign w:val="center"/>
            <w:hideMark/>
          </w:tcPr>
          <w:p w14:paraId="61265703" w14:textId="77777777" w:rsidR="00A031C9" w:rsidRPr="00B65BDD" w:rsidRDefault="00A031C9" w:rsidP="00A031C9">
            <w:pPr>
              <w:jc w:val="center"/>
              <w:rPr>
                <w:rFonts w:ascii="GHEA Grapalat" w:hAnsi="GHEA Grapalat"/>
                <w:b/>
                <w:bCs/>
                <w:color w:val="000000"/>
                <w:sz w:val="20"/>
                <w:szCs w:val="20"/>
                <w:lang w:val="es-ES" w:eastAsia="ru-RU"/>
              </w:rPr>
            </w:pPr>
            <w:r w:rsidRPr="00B65BDD">
              <w:rPr>
                <w:rFonts w:ascii="GHEA Grapalat" w:hAnsi="GHEA Grapalat"/>
                <w:b/>
                <w:bCs/>
                <w:color w:val="000000"/>
                <w:sz w:val="20"/>
                <w:szCs w:val="20"/>
                <w:lang w:val="es-ES" w:eastAsia="ru-RU"/>
              </w:rPr>
              <w:t>No</w:t>
            </w:r>
          </w:p>
        </w:tc>
        <w:tc>
          <w:tcPr>
            <w:tcW w:w="3463" w:type="dxa"/>
            <w:vMerge w:val="restart"/>
            <w:shd w:val="clear" w:color="auto" w:fill="auto"/>
            <w:vAlign w:val="center"/>
            <w:hideMark/>
          </w:tcPr>
          <w:p w14:paraId="16E4FEB6"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Կապալառուիկողմիցկատարվելիքաշխատանքներիանվանումներ</w:t>
            </w:r>
            <w:r w:rsidRPr="00A031C9">
              <w:rPr>
                <w:rFonts w:ascii="GHEA Grapalat" w:hAnsi="GHEA Grapalat"/>
                <w:b/>
                <w:bCs/>
                <w:color w:val="000000"/>
                <w:sz w:val="22"/>
                <w:szCs w:val="22"/>
                <w:lang w:val="es-ES" w:eastAsia="ru-RU"/>
              </w:rPr>
              <w:br/>
            </w:r>
          </w:p>
        </w:tc>
        <w:tc>
          <w:tcPr>
            <w:tcW w:w="6437" w:type="dxa"/>
            <w:gridSpan w:val="2"/>
            <w:shd w:val="clear" w:color="auto" w:fill="auto"/>
            <w:vAlign w:val="center"/>
            <w:hideMark/>
          </w:tcPr>
          <w:p w14:paraId="6A0C3FD1" w14:textId="77777777" w:rsidR="00A031C9" w:rsidRPr="00A031C9" w:rsidRDefault="00A031C9" w:rsidP="00A031C9">
            <w:pPr>
              <w:jc w:val="center"/>
              <w:rPr>
                <w:rFonts w:ascii="GHEA Grapalat" w:hAnsi="GHEA Grapalat"/>
                <w:b/>
                <w:bCs/>
                <w:color w:val="000000"/>
                <w:sz w:val="22"/>
                <w:szCs w:val="22"/>
                <w:lang w:val="es-ES" w:eastAsia="ru-RU"/>
              </w:rPr>
            </w:pPr>
            <w:r w:rsidRPr="00A031C9">
              <w:rPr>
                <w:rFonts w:ascii="GHEA Grapalat" w:hAnsi="GHEA Grapalat"/>
                <w:b/>
                <w:bCs/>
                <w:color w:val="000000"/>
                <w:sz w:val="22"/>
                <w:szCs w:val="22"/>
                <w:lang w:val="ru-RU" w:eastAsia="ru-RU"/>
              </w:rPr>
              <w:t>Աշխատանքների</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կատարման</w:t>
            </w:r>
            <w:r w:rsidRPr="00A031C9">
              <w:rPr>
                <w:rFonts w:ascii="GHEA Grapalat" w:hAnsi="GHEA Grapalat"/>
                <w:b/>
                <w:bCs/>
                <w:color w:val="000000"/>
                <w:sz w:val="22"/>
                <w:szCs w:val="22"/>
                <w:lang w:val="hy-AM" w:eastAsia="ru-RU"/>
              </w:rPr>
              <w:t xml:space="preserve">   </w:t>
            </w:r>
            <w:r w:rsidRPr="00A031C9">
              <w:rPr>
                <w:rFonts w:ascii="GHEA Grapalat" w:hAnsi="GHEA Grapalat"/>
                <w:b/>
                <w:bCs/>
                <w:color w:val="000000"/>
                <w:sz w:val="22"/>
                <w:szCs w:val="22"/>
                <w:lang w:val="ru-RU" w:eastAsia="ru-RU"/>
              </w:rPr>
              <w:t>ժամկետը</w:t>
            </w:r>
            <w:r w:rsidRPr="00A031C9">
              <w:rPr>
                <w:rFonts w:ascii="GHEA Grapalat" w:hAnsi="GHEA Grapalat"/>
                <w:b/>
                <w:bCs/>
                <w:color w:val="000000"/>
                <w:sz w:val="22"/>
                <w:szCs w:val="22"/>
                <w:lang w:val="es-ES" w:eastAsia="ru-RU"/>
              </w:rPr>
              <w:br/>
            </w:r>
          </w:p>
        </w:tc>
      </w:tr>
      <w:tr w:rsidR="00A031C9" w:rsidRPr="00B65BDD" w14:paraId="15E6FE8E" w14:textId="77777777" w:rsidTr="00A031C9">
        <w:trPr>
          <w:trHeight w:val="494"/>
        </w:trPr>
        <w:tc>
          <w:tcPr>
            <w:tcW w:w="648" w:type="dxa"/>
            <w:vMerge/>
            <w:vAlign w:val="center"/>
            <w:hideMark/>
          </w:tcPr>
          <w:p w14:paraId="59A0F0E3" w14:textId="77777777" w:rsidR="00A031C9" w:rsidRPr="00B65BDD" w:rsidRDefault="00A031C9" w:rsidP="00A031C9">
            <w:pPr>
              <w:rPr>
                <w:rFonts w:ascii="GHEA Grapalat" w:hAnsi="GHEA Grapalat"/>
                <w:b/>
                <w:bCs/>
                <w:color w:val="000000"/>
                <w:sz w:val="20"/>
                <w:szCs w:val="20"/>
                <w:lang w:val="es-ES" w:eastAsia="ru-RU"/>
              </w:rPr>
            </w:pPr>
          </w:p>
        </w:tc>
        <w:tc>
          <w:tcPr>
            <w:tcW w:w="3463" w:type="dxa"/>
            <w:vMerge/>
            <w:vAlign w:val="center"/>
            <w:hideMark/>
          </w:tcPr>
          <w:p w14:paraId="0E462A2E" w14:textId="77777777" w:rsidR="00A031C9" w:rsidRPr="00A031C9" w:rsidRDefault="00A031C9" w:rsidP="00A031C9">
            <w:pPr>
              <w:rPr>
                <w:rFonts w:ascii="GHEA Grapalat" w:hAnsi="GHEA Grapalat"/>
                <w:b/>
                <w:bCs/>
                <w:color w:val="000000"/>
                <w:sz w:val="22"/>
                <w:szCs w:val="22"/>
                <w:lang w:val="es-ES" w:eastAsia="ru-RU"/>
              </w:rPr>
            </w:pPr>
          </w:p>
        </w:tc>
        <w:tc>
          <w:tcPr>
            <w:tcW w:w="2977" w:type="dxa"/>
            <w:shd w:val="clear" w:color="auto" w:fill="auto"/>
            <w:vAlign w:val="center"/>
            <w:hideMark/>
          </w:tcPr>
          <w:p w14:paraId="34CCE7E6"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Սկիզբը</w:t>
            </w:r>
          </w:p>
        </w:tc>
        <w:tc>
          <w:tcPr>
            <w:tcW w:w="3460" w:type="dxa"/>
            <w:tcBorders>
              <w:bottom w:val="single" w:sz="4" w:space="0" w:color="auto"/>
            </w:tcBorders>
            <w:shd w:val="clear" w:color="auto" w:fill="auto"/>
            <w:vAlign w:val="center"/>
            <w:hideMark/>
          </w:tcPr>
          <w:p w14:paraId="33E93D72" w14:textId="77777777" w:rsidR="00A031C9" w:rsidRPr="00A031C9" w:rsidRDefault="00A031C9" w:rsidP="00A031C9">
            <w:pPr>
              <w:jc w:val="center"/>
              <w:rPr>
                <w:rFonts w:ascii="GHEA Grapalat" w:hAnsi="GHEA Grapalat"/>
                <w:b/>
                <w:bCs/>
                <w:color w:val="000000"/>
                <w:sz w:val="22"/>
                <w:szCs w:val="22"/>
                <w:lang w:eastAsia="ru-RU"/>
              </w:rPr>
            </w:pPr>
            <w:r w:rsidRPr="00A031C9">
              <w:rPr>
                <w:rFonts w:ascii="GHEA Grapalat" w:hAnsi="GHEA Grapalat"/>
                <w:b/>
                <w:bCs/>
                <w:color w:val="000000"/>
                <w:sz w:val="22"/>
                <w:szCs w:val="22"/>
                <w:lang w:val="ru-RU" w:eastAsia="ru-RU"/>
              </w:rPr>
              <w:t>Ավարտը</w:t>
            </w:r>
          </w:p>
        </w:tc>
      </w:tr>
      <w:tr w:rsidR="00A031C9" w:rsidRPr="00B65BDD" w14:paraId="59F8F8A6" w14:textId="77777777" w:rsidTr="00A031C9">
        <w:trPr>
          <w:trHeight w:val="1430"/>
        </w:trPr>
        <w:tc>
          <w:tcPr>
            <w:tcW w:w="648" w:type="dxa"/>
            <w:shd w:val="clear" w:color="auto" w:fill="auto"/>
            <w:vAlign w:val="center"/>
          </w:tcPr>
          <w:p w14:paraId="59C053A5" w14:textId="77777777" w:rsidR="00A031C9" w:rsidRPr="00B65BDD" w:rsidRDefault="00A031C9" w:rsidP="00A031C9">
            <w:pPr>
              <w:jc w:val="center"/>
              <w:rPr>
                <w:rFonts w:ascii="GHEA Grapalat" w:hAnsi="GHEA Grapalat"/>
                <w:b/>
                <w:sz w:val="20"/>
                <w:szCs w:val="20"/>
                <w:lang w:val="hy-AM" w:eastAsia="ru-RU"/>
              </w:rPr>
            </w:pPr>
            <w:r w:rsidRPr="00B65BDD">
              <w:rPr>
                <w:rFonts w:ascii="GHEA Grapalat" w:hAnsi="GHEA Grapalat"/>
                <w:b/>
                <w:sz w:val="20"/>
                <w:szCs w:val="20"/>
                <w:lang w:val="hy-AM" w:eastAsia="ru-RU"/>
              </w:rPr>
              <w:t>1</w:t>
            </w:r>
          </w:p>
        </w:tc>
        <w:tc>
          <w:tcPr>
            <w:tcW w:w="3463" w:type="dxa"/>
            <w:shd w:val="clear" w:color="auto" w:fill="auto"/>
            <w:vAlign w:val="center"/>
          </w:tcPr>
          <w:p w14:paraId="4255B469" w14:textId="77777777" w:rsidR="00A031C9" w:rsidRPr="00A031C9" w:rsidRDefault="00A031C9" w:rsidP="00A031C9">
            <w:pPr>
              <w:jc w:val="center"/>
              <w:rPr>
                <w:rFonts w:ascii="GHEA Grapalat" w:hAnsi="GHEA Grapalat"/>
                <w:b/>
                <w:color w:val="FF0000"/>
                <w:sz w:val="22"/>
                <w:szCs w:val="22"/>
                <w:lang w:val="hy-AM" w:eastAsia="ru-RU"/>
              </w:rPr>
            </w:pPr>
            <w:r w:rsidRPr="00A031C9">
              <w:rPr>
                <w:rFonts w:ascii="GHEA Grapalat" w:hAnsi="GHEA Grapalat" w:cs="Sylfaen"/>
                <w:b/>
                <w:sz w:val="22"/>
                <w:szCs w:val="22"/>
                <w:lang w:val="hy-AM" w:eastAsia="ru-RU"/>
              </w:rPr>
              <w:t xml:space="preserve">Դավթաշեն վարչական շրջանի  </w:t>
            </w:r>
            <w:r w:rsidRPr="00A031C9">
              <w:rPr>
                <w:sz w:val="22"/>
                <w:szCs w:val="22"/>
                <w:lang w:val="hy-AM"/>
              </w:rPr>
              <w:t xml:space="preserve"> </w:t>
            </w:r>
            <w:r w:rsidRPr="00A031C9">
              <w:rPr>
                <w:rFonts w:ascii="GHEA Grapalat" w:hAnsi="GHEA Grapalat" w:cs="Sylfaen"/>
                <w:b/>
                <w:sz w:val="22"/>
                <w:szCs w:val="22"/>
                <w:lang w:val="hy-AM" w:eastAsia="ru-RU"/>
              </w:rPr>
              <w:t>բազմաբնակարան շենքերի հարթ տանիքների վերանորոգման   աշխատանքների</w:t>
            </w:r>
          </w:p>
        </w:tc>
        <w:tc>
          <w:tcPr>
            <w:tcW w:w="2977" w:type="dxa"/>
            <w:shd w:val="clear" w:color="auto" w:fill="auto"/>
            <w:vAlign w:val="center"/>
          </w:tcPr>
          <w:p w14:paraId="6CF70752" w14:textId="77777777" w:rsidR="00A031C9" w:rsidRPr="00A031C9" w:rsidRDefault="00A031C9" w:rsidP="00A031C9">
            <w:pPr>
              <w:jc w:val="center"/>
              <w:rPr>
                <w:rFonts w:ascii="GHEA Grapalat" w:hAnsi="GHEA Grapalat"/>
                <w:sz w:val="22"/>
                <w:szCs w:val="22"/>
                <w:lang w:val="hy-AM" w:eastAsia="ru-RU"/>
              </w:rPr>
            </w:pPr>
            <w:r w:rsidRPr="00A031C9">
              <w:rPr>
                <w:rFonts w:ascii="GHEA Grapalat" w:hAnsi="GHEA Grapalat"/>
                <w:sz w:val="22"/>
                <w:szCs w:val="22"/>
                <w:lang w:val="hy-AM" w:eastAsia="ru-RU"/>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tc>
        <w:tc>
          <w:tcPr>
            <w:tcW w:w="3460" w:type="dxa"/>
            <w:tcBorders>
              <w:bottom w:val="single" w:sz="4" w:space="0" w:color="auto"/>
            </w:tcBorders>
            <w:shd w:val="clear" w:color="auto" w:fill="auto"/>
            <w:vAlign w:val="center"/>
          </w:tcPr>
          <w:p w14:paraId="5BE0B333" w14:textId="77777777" w:rsidR="00A031C9" w:rsidRPr="00A031C9" w:rsidRDefault="00A031C9" w:rsidP="00A031C9">
            <w:pPr>
              <w:jc w:val="center"/>
              <w:rPr>
                <w:rFonts w:ascii="GHEA Grapalat" w:hAnsi="GHEA Grapalat"/>
                <w:sz w:val="22"/>
                <w:szCs w:val="22"/>
                <w:lang w:val="hy-AM" w:eastAsia="ru-RU"/>
              </w:rPr>
            </w:pPr>
          </w:p>
          <w:p w14:paraId="56478045" w14:textId="77777777" w:rsidR="00A031C9" w:rsidRPr="00A031C9" w:rsidRDefault="00A031C9" w:rsidP="00A031C9">
            <w:pPr>
              <w:jc w:val="center"/>
              <w:rPr>
                <w:rFonts w:ascii="GHEA Grapalat" w:hAnsi="GHEA Grapalat"/>
                <w:color w:val="0D0D0D" w:themeColor="text1" w:themeTint="F2"/>
                <w:sz w:val="22"/>
                <w:szCs w:val="22"/>
                <w:lang w:val="hy-AM" w:eastAsia="ru-RU"/>
              </w:rPr>
            </w:pPr>
            <w:r w:rsidRPr="00A031C9">
              <w:rPr>
                <w:rFonts w:ascii="GHEA Grapalat" w:hAnsi="GHEA Grapalat"/>
                <w:color w:val="0D0D0D" w:themeColor="text1" w:themeTint="F2"/>
                <w:sz w:val="22"/>
                <w:szCs w:val="22"/>
                <w:lang w:val="hy-AM" w:eastAsia="ru-RU"/>
              </w:rPr>
              <w:t>1</w:t>
            </w:r>
            <w:r w:rsidRPr="00A031C9">
              <w:rPr>
                <w:rFonts w:ascii="GHEA Grapalat" w:hAnsi="GHEA Grapalat"/>
                <w:color w:val="0D0D0D" w:themeColor="text1" w:themeTint="F2"/>
                <w:sz w:val="22"/>
                <w:szCs w:val="22"/>
                <w:lang w:eastAsia="ru-RU"/>
              </w:rPr>
              <w:t>50-</w:t>
            </w:r>
            <w:r w:rsidRPr="00A031C9">
              <w:rPr>
                <w:rFonts w:ascii="GHEA Grapalat" w:hAnsi="GHEA Grapalat"/>
                <w:color w:val="0D0D0D" w:themeColor="text1" w:themeTint="F2"/>
                <w:sz w:val="22"/>
                <w:szCs w:val="22"/>
                <w:lang w:val="hy-AM" w:eastAsia="ru-RU"/>
              </w:rPr>
              <w:t>րդ օրացուցային օրը</w:t>
            </w:r>
          </w:p>
          <w:p w14:paraId="1010C19E" w14:textId="77777777" w:rsidR="00A031C9" w:rsidRPr="00A031C9" w:rsidRDefault="00A031C9" w:rsidP="00A031C9">
            <w:pPr>
              <w:jc w:val="center"/>
              <w:rPr>
                <w:rFonts w:ascii="GHEA Grapalat" w:hAnsi="GHEA Grapalat"/>
                <w:color w:val="0D0D0D" w:themeColor="text1" w:themeTint="F2"/>
                <w:sz w:val="22"/>
                <w:szCs w:val="22"/>
                <w:lang w:val="hy-AM" w:eastAsia="ru-RU"/>
              </w:rPr>
            </w:pPr>
          </w:p>
          <w:p w14:paraId="6DE0891C" w14:textId="77777777" w:rsidR="00A031C9" w:rsidRPr="00A031C9" w:rsidRDefault="00A031C9" w:rsidP="00A031C9">
            <w:pPr>
              <w:jc w:val="center"/>
              <w:rPr>
                <w:rFonts w:ascii="GHEA Grapalat" w:hAnsi="GHEA Grapalat"/>
                <w:sz w:val="22"/>
                <w:szCs w:val="22"/>
                <w:lang w:val="hy-AM" w:eastAsia="ru-RU"/>
              </w:rPr>
            </w:pPr>
          </w:p>
        </w:tc>
      </w:tr>
    </w:tbl>
    <w:p w14:paraId="0FE65285" w14:textId="3EF1207F" w:rsidR="00F02279" w:rsidRDefault="00F02279" w:rsidP="00F02279">
      <w:pPr>
        <w:keepNext/>
        <w:jc w:val="both"/>
        <w:outlineLvl w:val="3"/>
        <w:rPr>
          <w:rFonts w:ascii="GHEA Grapalat" w:hAnsi="GHEA Grapalat"/>
          <w:i/>
          <w:sz w:val="32"/>
          <w:lang w:val="pt-BR"/>
        </w:rPr>
      </w:pPr>
    </w:p>
    <w:p w14:paraId="5E6B2C37" w14:textId="77777777" w:rsidR="00F72D88" w:rsidRPr="00FB1EC7" w:rsidRDefault="00F72D88"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C1555E3" w14:textId="77777777" w:rsidR="004D53E4" w:rsidRDefault="004D53E4" w:rsidP="00F02279">
      <w:pPr>
        <w:ind w:firstLine="567"/>
        <w:jc w:val="right"/>
        <w:rPr>
          <w:rFonts w:ascii="GHEA Grapalat" w:hAnsi="GHEA Grapalat" w:cs="Sylfaen"/>
          <w:i/>
          <w:sz w:val="20"/>
          <w:szCs w:val="20"/>
          <w:lang w:val="pt-BR"/>
        </w:rPr>
      </w:pPr>
    </w:p>
    <w:p w14:paraId="3753F346" w14:textId="77777777" w:rsidR="00F72D88" w:rsidRDefault="00F72D88" w:rsidP="00F02279">
      <w:pPr>
        <w:ind w:firstLine="567"/>
        <w:jc w:val="right"/>
        <w:rPr>
          <w:rFonts w:ascii="GHEA Grapalat" w:hAnsi="GHEA Grapalat" w:cs="Sylfaen"/>
          <w:i/>
          <w:sz w:val="20"/>
          <w:szCs w:val="20"/>
          <w:lang w:val="pt-BR"/>
        </w:rPr>
      </w:pPr>
    </w:p>
    <w:p w14:paraId="2087BD5B" w14:textId="77777777" w:rsidR="00F72D88" w:rsidRDefault="00F72D88" w:rsidP="00F02279">
      <w:pPr>
        <w:ind w:firstLine="567"/>
        <w:jc w:val="right"/>
        <w:rPr>
          <w:rFonts w:ascii="GHEA Grapalat" w:hAnsi="GHEA Grapalat" w:cs="Sylfaen"/>
          <w:i/>
          <w:sz w:val="20"/>
          <w:szCs w:val="20"/>
          <w:lang w:val="pt-BR"/>
        </w:rPr>
      </w:pPr>
    </w:p>
    <w:p w14:paraId="214DD40A" w14:textId="77777777" w:rsidR="00F72D88" w:rsidRDefault="00F72D88" w:rsidP="00F02279">
      <w:pPr>
        <w:ind w:firstLine="567"/>
        <w:jc w:val="right"/>
        <w:rPr>
          <w:rFonts w:ascii="GHEA Grapalat" w:hAnsi="GHEA Grapalat" w:cs="Sylfaen"/>
          <w:i/>
          <w:sz w:val="20"/>
          <w:szCs w:val="20"/>
          <w:lang w:val="pt-BR"/>
        </w:rPr>
      </w:pPr>
    </w:p>
    <w:p w14:paraId="52739E74" w14:textId="77777777" w:rsidR="00F72D88" w:rsidRDefault="00F72D88" w:rsidP="00F02279">
      <w:pPr>
        <w:ind w:firstLine="567"/>
        <w:jc w:val="right"/>
        <w:rPr>
          <w:rFonts w:ascii="GHEA Grapalat" w:hAnsi="GHEA Grapalat" w:cs="Sylfaen"/>
          <w:i/>
          <w:sz w:val="20"/>
          <w:szCs w:val="20"/>
          <w:lang w:val="pt-BR"/>
        </w:rPr>
      </w:pPr>
    </w:p>
    <w:p w14:paraId="70311FC1" w14:textId="77777777" w:rsidR="00F72D88" w:rsidRDefault="00F72D88" w:rsidP="00F02279">
      <w:pPr>
        <w:ind w:firstLine="567"/>
        <w:jc w:val="right"/>
        <w:rPr>
          <w:rFonts w:ascii="GHEA Grapalat" w:hAnsi="GHEA Grapalat" w:cs="Sylfaen"/>
          <w:i/>
          <w:sz w:val="20"/>
          <w:szCs w:val="20"/>
          <w:lang w:val="pt-BR"/>
        </w:rPr>
      </w:pPr>
    </w:p>
    <w:p w14:paraId="2A1E52CC" w14:textId="77777777" w:rsidR="00F72D88" w:rsidRDefault="00F72D88" w:rsidP="00F02279">
      <w:pPr>
        <w:ind w:firstLine="567"/>
        <w:jc w:val="right"/>
        <w:rPr>
          <w:rFonts w:ascii="GHEA Grapalat" w:hAnsi="GHEA Grapalat" w:cs="Sylfaen"/>
          <w:i/>
          <w:sz w:val="20"/>
          <w:szCs w:val="20"/>
          <w:lang w:val="pt-BR"/>
        </w:rPr>
      </w:pPr>
    </w:p>
    <w:p w14:paraId="0C6E3142" w14:textId="77777777" w:rsidR="00F72D88" w:rsidRDefault="00F72D88" w:rsidP="00F02279">
      <w:pPr>
        <w:ind w:firstLine="567"/>
        <w:jc w:val="right"/>
        <w:rPr>
          <w:rFonts w:ascii="GHEA Grapalat" w:hAnsi="GHEA Grapalat" w:cs="Sylfaen"/>
          <w:i/>
          <w:sz w:val="20"/>
          <w:szCs w:val="20"/>
          <w:lang w:val="pt-BR"/>
        </w:rPr>
      </w:pPr>
    </w:p>
    <w:p w14:paraId="7796F182" w14:textId="77777777" w:rsidR="00F72D88" w:rsidRDefault="00F72D88" w:rsidP="00F02279">
      <w:pPr>
        <w:ind w:firstLine="567"/>
        <w:jc w:val="right"/>
        <w:rPr>
          <w:rFonts w:ascii="GHEA Grapalat" w:hAnsi="GHEA Grapalat" w:cs="Sylfaen"/>
          <w:i/>
          <w:sz w:val="20"/>
          <w:szCs w:val="20"/>
          <w:lang w:val="pt-BR"/>
        </w:rPr>
      </w:pPr>
    </w:p>
    <w:p w14:paraId="6CE1329A" w14:textId="77777777" w:rsidR="00F72D88" w:rsidRDefault="00F72D88" w:rsidP="00F02279">
      <w:pPr>
        <w:ind w:firstLine="567"/>
        <w:jc w:val="right"/>
        <w:rPr>
          <w:rFonts w:ascii="GHEA Grapalat" w:hAnsi="GHEA Grapalat" w:cs="Sylfaen"/>
          <w:i/>
          <w:sz w:val="20"/>
          <w:szCs w:val="20"/>
          <w:lang w:val="pt-BR"/>
        </w:rPr>
      </w:pPr>
    </w:p>
    <w:p w14:paraId="5C8A2473" w14:textId="77777777" w:rsidR="00F72D88" w:rsidRDefault="00F72D88" w:rsidP="00F02279">
      <w:pPr>
        <w:ind w:firstLine="567"/>
        <w:jc w:val="right"/>
        <w:rPr>
          <w:rFonts w:ascii="GHEA Grapalat" w:hAnsi="GHEA Grapalat" w:cs="Sylfaen"/>
          <w:i/>
          <w:sz w:val="20"/>
          <w:szCs w:val="20"/>
          <w:lang w:val="pt-BR"/>
        </w:rPr>
      </w:pPr>
    </w:p>
    <w:p w14:paraId="702E620E" w14:textId="77777777" w:rsidR="00F72D88" w:rsidRDefault="00F72D88" w:rsidP="00F02279">
      <w:pPr>
        <w:ind w:firstLine="567"/>
        <w:jc w:val="right"/>
        <w:rPr>
          <w:rFonts w:ascii="GHEA Grapalat" w:hAnsi="GHEA Grapalat" w:cs="Sylfaen"/>
          <w:i/>
          <w:sz w:val="20"/>
          <w:szCs w:val="20"/>
          <w:lang w:val="pt-BR"/>
        </w:rPr>
      </w:pPr>
    </w:p>
    <w:p w14:paraId="1C8AE104" w14:textId="77777777" w:rsidR="00F72D88" w:rsidRDefault="00F72D88" w:rsidP="00F02279">
      <w:pPr>
        <w:ind w:firstLine="567"/>
        <w:jc w:val="right"/>
        <w:rPr>
          <w:rFonts w:ascii="GHEA Grapalat" w:hAnsi="GHEA Grapalat" w:cs="Sylfaen"/>
          <w:i/>
          <w:sz w:val="20"/>
          <w:szCs w:val="20"/>
          <w:lang w:val="pt-BR"/>
        </w:rPr>
      </w:pPr>
    </w:p>
    <w:p w14:paraId="3B4640AC" w14:textId="77777777" w:rsidR="00F72D88" w:rsidRDefault="00F72D88" w:rsidP="00F02279">
      <w:pPr>
        <w:ind w:firstLine="567"/>
        <w:jc w:val="right"/>
        <w:rPr>
          <w:rFonts w:ascii="GHEA Grapalat" w:hAnsi="GHEA Grapalat" w:cs="Sylfaen"/>
          <w:i/>
          <w:sz w:val="20"/>
          <w:szCs w:val="20"/>
          <w:lang w:val="pt-BR"/>
        </w:rPr>
      </w:pPr>
    </w:p>
    <w:p w14:paraId="5B6F0024" w14:textId="77777777" w:rsidR="00F72D88" w:rsidRDefault="00F72D88" w:rsidP="00F02279">
      <w:pPr>
        <w:ind w:firstLine="567"/>
        <w:jc w:val="right"/>
        <w:rPr>
          <w:rFonts w:ascii="GHEA Grapalat" w:hAnsi="GHEA Grapalat" w:cs="Sylfaen"/>
          <w:i/>
          <w:sz w:val="20"/>
          <w:szCs w:val="20"/>
          <w:lang w:val="pt-BR"/>
        </w:rPr>
      </w:pPr>
    </w:p>
    <w:p w14:paraId="669287DB" w14:textId="77777777" w:rsidR="00F72D88" w:rsidRDefault="00F72D88" w:rsidP="00F02279">
      <w:pPr>
        <w:ind w:firstLine="567"/>
        <w:jc w:val="right"/>
        <w:rPr>
          <w:rFonts w:ascii="GHEA Grapalat" w:hAnsi="GHEA Grapalat" w:cs="Sylfaen"/>
          <w:i/>
          <w:sz w:val="20"/>
          <w:szCs w:val="20"/>
          <w:lang w:val="pt-BR"/>
        </w:rPr>
      </w:pPr>
    </w:p>
    <w:p w14:paraId="3452FBA1" w14:textId="77777777" w:rsidR="00F72D88" w:rsidRDefault="00F72D88" w:rsidP="00F02279">
      <w:pPr>
        <w:ind w:firstLine="567"/>
        <w:jc w:val="right"/>
        <w:rPr>
          <w:rFonts w:ascii="GHEA Grapalat" w:hAnsi="GHEA Grapalat" w:cs="Sylfaen"/>
          <w:i/>
          <w:sz w:val="20"/>
          <w:szCs w:val="20"/>
          <w:lang w:val="pt-BR"/>
        </w:rPr>
      </w:pPr>
    </w:p>
    <w:p w14:paraId="110EF938" w14:textId="77777777" w:rsidR="00F72D88" w:rsidRDefault="00F72D88" w:rsidP="00F02279">
      <w:pPr>
        <w:ind w:firstLine="567"/>
        <w:jc w:val="right"/>
        <w:rPr>
          <w:rFonts w:ascii="GHEA Grapalat" w:hAnsi="GHEA Grapalat" w:cs="Sylfaen"/>
          <w:i/>
          <w:sz w:val="20"/>
          <w:szCs w:val="20"/>
          <w:lang w:val="pt-BR"/>
        </w:rPr>
      </w:pPr>
    </w:p>
    <w:p w14:paraId="4CB96741" w14:textId="77777777" w:rsidR="00F72D88" w:rsidRDefault="00F72D88" w:rsidP="00F02279">
      <w:pPr>
        <w:ind w:firstLine="567"/>
        <w:jc w:val="right"/>
        <w:rPr>
          <w:rFonts w:ascii="GHEA Grapalat" w:hAnsi="GHEA Grapalat" w:cs="Sylfaen"/>
          <w:i/>
          <w:sz w:val="20"/>
          <w:szCs w:val="20"/>
          <w:lang w:val="pt-BR"/>
        </w:rPr>
      </w:pPr>
    </w:p>
    <w:p w14:paraId="44B5E9AD" w14:textId="77777777" w:rsidR="00F72D88" w:rsidRDefault="00F72D88" w:rsidP="00F02279">
      <w:pPr>
        <w:ind w:firstLine="567"/>
        <w:jc w:val="right"/>
        <w:rPr>
          <w:rFonts w:ascii="GHEA Grapalat" w:hAnsi="GHEA Grapalat" w:cs="Sylfaen"/>
          <w:i/>
          <w:sz w:val="20"/>
          <w:szCs w:val="20"/>
          <w:lang w:val="pt-BR"/>
        </w:rPr>
      </w:pPr>
    </w:p>
    <w:p w14:paraId="4DEAAE18" w14:textId="77777777" w:rsidR="00F72D88" w:rsidRDefault="00F72D88" w:rsidP="00F02279">
      <w:pPr>
        <w:ind w:firstLine="567"/>
        <w:jc w:val="right"/>
        <w:rPr>
          <w:rFonts w:ascii="GHEA Grapalat" w:hAnsi="GHEA Grapalat" w:cs="Sylfaen"/>
          <w:i/>
          <w:sz w:val="20"/>
          <w:szCs w:val="20"/>
          <w:lang w:val="pt-BR"/>
        </w:rPr>
      </w:pPr>
    </w:p>
    <w:p w14:paraId="258367CF" w14:textId="77777777" w:rsidR="00F72D88" w:rsidRDefault="00F72D88" w:rsidP="00F02279">
      <w:pPr>
        <w:ind w:firstLine="567"/>
        <w:jc w:val="right"/>
        <w:rPr>
          <w:rFonts w:ascii="GHEA Grapalat" w:hAnsi="GHEA Grapalat" w:cs="Sylfaen"/>
          <w:i/>
          <w:sz w:val="20"/>
          <w:szCs w:val="20"/>
          <w:lang w:val="pt-BR"/>
        </w:rPr>
      </w:pPr>
    </w:p>
    <w:p w14:paraId="4ACB5046" w14:textId="77777777" w:rsidR="00F72D88" w:rsidRDefault="00F72D88" w:rsidP="00F02279">
      <w:pPr>
        <w:ind w:firstLine="567"/>
        <w:jc w:val="right"/>
        <w:rPr>
          <w:rFonts w:ascii="GHEA Grapalat" w:hAnsi="GHEA Grapalat" w:cs="Sylfaen"/>
          <w:i/>
          <w:sz w:val="20"/>
          <w:szCs w:val="20"/>
          <w:lang w:val="pt-BR"/>
        </w:rPr>
      </w:pPr>
    </w:p>
    <w:p w14:paraId="769B4D4B" w14:textId="77777777" w:rsidR="00F72D88" w:rsidRDefault="00F72D88" w:rsidP="00F02279">
      <w:pPr>
        <w:ind w:firstLine="567"/>
        <w:jc w:val="right"/>
        <w:rPr>
          <w:rFonts w:ascii="GHEA Grapalat" w:hAnsi="GHEA Grapalat" w:cs="Sylfaen"/>
          <w:i/>
          <w:sz w:val="20"/>
          <w:szCs w:val="20"/>
          <w:lang w:val="pt-BR"/>
        </w:rPr>
      </w:pPr>
    </w:p>
    <w:p w14:paraId="21AF6E6A" w14:textId="3BB0543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28456C08" w:rsidR="00F02279" w:rsidRDefault="00F02279" w:rsidP="0046123A">
      <w:pPr>
        <w:jc w:val="right"/>
        <w:rPr>
          <w:rFonts w:ascii="GHEA Grapalat" w:hAnsi="GHEA Grapalat" w:cs="Sylfaen"/>
          <w:sz w:val="18"/>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16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578"/>
      </w:tblGrid>
      <w:tr w:rsidR="009C4C12" w:rsidRPr="00FA2E9A" w14:paraId="5C4B720E" w14:textId="77777777" w:rsidTr="009C4C12">
        <w:trPr>
          <w:trHeight w:val="548"/>
        </w:trPr>
        <w:tc>
          <w:tcPr>
            <w:tcW w:w="11160" w:type="dxa"/>
            <w:gridSpan w:val="16"/>
            <w:vAlign w:val="center"/>
          </w:tcPr>
          <w:p w14:paraId="23891085"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9C4C12" w:rsidRPr="008D09C1" w14:paraId="557F2402" w14:textId="77777777" w:rsidTr="009C4C12">
        <w:trPr>
          <w:trHeight w:val="809"/>
        </w:trPr>
        <w:tc>
          <w:tcPr>
            <w:tcW w:w="720" w:type="dxa"/>
            <w:vMerge w:val="restart"/>
            <w:vAlign w:val="center"/>
          </w:tcPr>
          <w:p w14:paraId="556359F7" w14:textId="77777777" w:rsidR="009C4C12" w:rsidRPr="00013015" w:rsidRDefault="009C4C12" w:rsidP="001C4DEB">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5F7F36D7" w14:textId="77777777" w:rsidR="009C4C12" w:rsidRPr="00013015"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2E67B557" w14:textId="77777777" w:rsidR="009C4C12" w:rsidRPr="00FA2E9A" w:rsidRDefault="009C4C12" w:rsidP="001C4DE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268" w:type="dxa"/>
            <w:gridSpan w:val="13"/>
            <w:vAlign w:val="center"/>
          </w:tcPr>
          <w:p w14:paraId="5BA49F46" w14:textId="77777777" w:rsidR="009C4C12" w:rsidRPr="00FA2E9A" w:rsidRDefault="009C4C12" w:rsidP="001C4DE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Pr>
                <w:rFonts w:ascii="GHEA Grapalat" w:hAnsi="GHEA Grapalat"/>
                <w:sz w:val="20"/>
                <w:szCs w:val="20"/>
                <w:lang w:val="es-ES"/>
              </w:rPr>
              <w:t>4</w:t>
            </w:r>
            <w:r w:rsidRPr="00FA2E9A">
              <w:rPr>
                <w:rFonts w:ascii="GHEA Grapalat" w:hAnsi="GHEA Grapalat"/>
                <w:sz w:val="20"/>
                <w:szCs w:val="20"/>
                <w:lang w:val="es-ES"/>
              </w:rPr>
              <w:t xml:space="preserve">թ-ին`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9C4C12" w:rsidRPr="00FA2E9A" w14:paraId="0D1E9730" w14:textId="77777777" w:rsidTr="009C4C12">
        <w:trPr>
          <w:cantSplit/>
          <w:trHeight w:val="1205"/>
        </w:trPr>
        <w:tc>
          <w:tcPr>
            <w:tcW w:w="720" w:type="dxa"/>
            <w:vMerge/>
          </w:tcPr>
          <w:p w14:paraId="099549EE" w14:textId="77777777" w:rsidR="009C4C12" w:rsidRPr="00C51AE9" w:rsidRDefault="009C4C12" w:rsidP="001C4DEB">
            <w:pPr>
              <w:jc w:val="center"/>
              <w:rPr>
                <w:rFonts w:ascii="GHEA Grapalat" w:hAnsi="GHEA Grapalat"/>
                <w:sz w:val="20"/>
                <w:szCs w:val="20"/>
                <w:lang w:val="es-ES"/>
              </w:rPr>
            </w:pPr>
          </w:p>
        </w:tc>
        <w:tc>
          <w:tcPr>
            <w:tcW w:w="1800" w:type="dxa"/>
            <w:vMerge/>
          </w:tcPr>
          <w:p w14:paraId="3F41E3D6" w14:textId="77777777" w:rsidR="009C4C12" w:rsidRPr="00FA2E9A" w:rsidRDefault="009C4C12" w:rsidP="001C4DEB">
            <w:pPr>
              <w:jc w:val="center"/>
              <w:rPr>
                <w:rFonts w:ascii="GHEA Grapalat" w:hAnsi="GHEA Grapalat"/>
                <w:sz w:val="20"/>
                <w:szCs w:val="20"/>
                <w:lang w:val="es-ES"/>
              </w:rPr>
            </w:pPr>
          </w:p>
        </w:tc>
        <w:tc>
          <w:tcPr>
            <w:tcW w:w="2372" w:type="dxa"/>
            <w:vMerge/>
          </w:tcPr>
          <w:p w14:paraId="5DCE614E" w14:textId="77777777" w:rsidR="009C4C12" w:rsidRPr="00FA2E9A" w:rsidRDefault="009C4C12" w:rsidP="001C4DEB">
            <w:pPr>
              <w:jc w:val="center"/>
              <w:rPr>
                <w:rFonts w:ascii="GHEA Grapalat" w:hAnsi="GHEA Grapalat"/>
                <w:sz w:val="20"/>
                <w:szCs w:val="20"/>
                <w:lang w:val="es-ES"/>
              </w:rPr>
            </w:pPr>
          </w:p>
        </w:tc>
        <w:tc>
          <w:tcPr>
            <w:tcW w:w="464" w:type="dxa"/>
            <w:textDirection w:val="btLr"/>
            <w:vAlign w:val="center"/>
          </w:tcPr>
          <w:p w14:paraId="5177E20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7F25ECB8"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6CF73D10"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63EE7024" w14:textId="77777777" w:rsidR="009C4C12" w:rsidRPr="00FA2E9A" w:rsidRDefault="009C4C12" w:rsidP="001C4DE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4D51137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3A653FE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59527D0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4C936124"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D02759F"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726742E7"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7E7E9891"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59AFEE3B" w14:textId="77777777" w:rsidR="009C4C12" w:rsidRPr="00FA2E9A" w:rsidRDefault="009C4C12" w:rsidP="001C4DE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78" w:type="dxa"/>
            <w:textDirection w:val="btLr"/>
            <w:vAlign w:val="center"/>
          </w:tcPr>
          <w:p w14:paraId="4D533B81" w14:textId="77777777" w:rsidR="009C4C12" w:rsidRPr="00FA2E9A" w:rsidRDefault="009C4C12" w:rsidP="001C4DE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A031C9" w:rsidRPr="00FA2E9A" w14:paraId="5351AC29" w14:textId="77777777" w:rsidTr="004A3E51">
        <w:trPr>
          <w:cantSplit/>
          <w:trHeight w:val="2141"/>
        </w:trPr>
        <w:tc>
          <w:tcPr>
            <w:tcW w:w="720" w:type="dxa"/>
            <w:vAlign w:val="center"/>
          </w:tcPr>
          <w:p w14:paraId="699ABF50" w14:textId="77777777" w:rsidR="00A031C9" w:rsidRPr="00D779CC" w:rsidRDefault="00A031C9" w:rsidP="00A031C9">
            <w:pPr>
              <w:jc w:val="center"/>
              <w:rPr>
                <w:rFonts w:ascii="GHEA Grapalat" w:hAnsi="GHEA Grapalat"/>
                <w:sz w:val="20"/>
                <w:szCs w:val="20"/>
                <w:lang w:val="hy-AM"/>
              </w:rPr>
            </w:pPr>
            <w:r w:rsidRPr="00D779CC">
              <w:rPr>
                <w:rFonts w:ascii="GHEA Grapalat" w:hAnsi="GHEA Grapalat"/>
                <w:sz w:val="20"/>
                <w:szCs w:val="20"/>
                <w:lang w:val="hy-AM"/>
              </w:rPr>
              <w:t>1</w:t>
            </w:r>
          </w:p>
        </w:tc>
        <w:tc>
          <w:tcPr>
            <w:tcW w:w="1800" w:type="dxa"/>
            <w:vAlign w:val="center"/>
          </w:tcPr>
          <w:p w14:paraId="70AA46B6" w14:textId="1430A977" w:rsidR="00A031C9" w:rsidRPr="009C4C12" w:rsidRDefault="00A031C9" w:rsidP="00A031C9">
            <w:pPr>
              <w:jc w:val="center"/>
              <w:rPr>
                <w:rFonts w:ascii="GHEA Grapalat" w:hAnsi="GHEA Grapalat" w:cs="Sylfaen"/>
                <w:sz w:val="20"/>
                <w:szCs w:val="20"/>
                <w:lang w:val="hy-AM"/>
              </w:rPr>
            </w:pPr>
            <w:r w:rsidRPr="009C4C12">
              <w:rPr>
                <w:rFonts w:ascii="GHEA Grapalat" w:hAnsi="GHEA Grapalat" w:cs="Sylfaen"/>
                <w:sz w:val="20"/>
                <w:szCs w:val="20"/>
                <w:lang w:val="hy-AM"/>
              </w:rPr>
              <w:t>45221142/</w:t>
            </w:r>
            <w:r w:rsidR="008D09C1">
              <w:rPr>
                <w:rFonts w:ascii="GHEA Grapalat" w:hAnsi="GHEA Grapalat" w:cs="Sylfaen"/>
                <w:sz w:val="20"/>
                <w:szCs w:val="20"/>
                <w:lang w:val="hy-AM"/>
              </w:rPr>
              <w:t>5</w:t>
            </w:r>
            <w:r w:rsidRPr="009C4C12">
              <w:rPr>
                <w:rFonts w:ascii="GHEA Grapalat" w:hAnsi="GHEA Grapalat" w:cs="Sylfaen"/>
                <w:sz w:val="20"/>
                <w:szCs w:val="20"/>
                <w:lang w:val="hy-AM"/>
              </w:rPr>
              <w:t>5</w:t>
            </w:r>
          </w:p>
          <w:p w14:paraId="4F67AE79" w14:textId="29E1FB45" w:rsidR="00A031C9" w:rsidRPr="009C4C12" w:rsidRDefault="00A031C9" w:rsidP="00A031C9">
            <w:pPr>
              <w:jc w:val="center"/>
              <w:rPr>
                <w:rFonts w:ascii="GHEA Grapalat" w:hAnsi="GHEA Grapalat" w:cs="Sylfaen"/>
                <w:sz w:val="20"/>
                <w:szCs w:val="20"/>
              </w:rPr>
            </w:pPr>
          </w:p>
        </w:tc>
        <w:tc>
          <w:tcPr>
            <w:tcW w:w="2372" w:type="dxa"/>
            <w:vAlign w:val="center"/>
          </w:tcPr>
          <w:p w14:paraId="579D499F" w14:textId="0C300ACC" w:rsidR="00A031C9" w:rsidRPr="009C4C12" w:rsidRDefault="00A031C9" w:rsidP="00A031C9">
            <w:pPr>
              <w:jc w:val="center"/>
              <w:rPr>
                <w:rFonts w:ascii="GHEA Grapalat" w:hAnsi="GHEA Grapalat" w:cs="Sylfaen"/>
                <w:color w:val="FF0000"/>
                <w:sz w:val="20"/>
                <w:szCs w:val="20"/>
              </w:rPr>
            </w:pPr>
            <w:r w:rsidRPr="00A031C9">
              <w:rPr>
                <w:rFonts w:ascii="GHEA Grapalat" w:hAnsi="GHEA Grapalat"/>
                <w:sz w:val="20"/>
                <w:szCs w:val="20"/>
                <w:lang w:val="es-ES"/>
              </w:rPr>
              <w:t>Դավթաշեն վարչական շրջանի   բազմաբնակարան շենքերի հարթ տանիքների վերանորոգման   աշխատանքներ</w:t>
            </w:r>
          </w:p>
        </w:tc>
        <w:tc>
          <w:tcPr>
            <w:tcW w:w="464" w:type="dxa"/>
            <w:textDirection w:val="btLr"/>
            <w:vAlign w:val="center"/>
          </w:tcPr>
          <w:p w14:paraId="481E47A8" w14:textId="234ED569"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464" w:type="dxa"/>
            <w:textDirection w:val="btLr"/>
            <w:vAlign w:val="center"/>
          </w:tcPr>
          <w:p w14:paraId="4CAFCB47" w14:textId="09631886" w:rsidR="00A031C9" w:rsidRPr="00D779CC"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390" w:type="dxa"/>
            <w:textDirection w:val="btLr"/>
            <w:vAlign w:val="center"/>
          </w:tcPr>
          <w:p w14:paraId="0F163511" w14:textId="39B08F37" w:rsidR="00A031C9" w:rsidRPr="00FE3327" w:rsidRDefault="00FE51DA" w:rsidP="00A031C9">
            <w:pPr>
              <w:ind w:left="113" w:right="113"/>
              <w:jc w:val="center"/>
              <w:rPr>
                <w:rFonts w:ascii="GHEA Grapalat" w:hAnsi="GHEA Grapalat"/>
                <w:color w:val="000000"/>
                <w:sz w:val="20"/>
                <w:szCs w:val="20"/>
              </w:rPr>
            </w:pPr>
            <w:r>
              <w:rPr>
                <w:rFonts w:ascii="GHEA Grapalat" w:hAnsi="GHEA Grapalat"/>
                <w:color w:val="000000"/>
                <w:sz w:val="20"/>
                <w:szCs w:val="20"/>
              </w:rPr>
              <w:t>---------------</w:t>
            </w:r>
          </w:p>
        </w:tc>
        <w:tc>
          <w:tcPr>
            <w:tcW w:w="540" w:type="dxa"/>
            <w:textDirection w:val="btLr"/>
          </w:tcPr>
          <w:p w14:paraId="61FE9195" w14:textId="623A41BF"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59</w:t>
            </w:r>
            <w:r w:rsidRPr="00817317">
              <w:rPr>
                <w:rFonts w:ascii="GHEA Grapalat" w:hAnsi="GHEA Grapalat"/>
                <w:color w:val="000000"/>
                <w:sz w:val="20"/>
                <w:szCs w:val="20"/>
                <w:lang w:eastAsia="ru-RU"/>
              </w:rPr>
              <w:t>%</w:t>
            </w:r>
          </w:p>
        </w:tc>
        <w:tc>
          <w:tcPr>
            <w:tcW w:w="450" w:type="dxa"/>
            <w:textDirection w:val="btLr"/>
          </w:tcPr>
          <w:p w14:paraId="7E23FB1C" w14:textId="6FF91D44" w:rsidR="00A031C9" w:rsidRPr="00FE3327"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val="hy-AM" w:eastAsia="ru-RU"/>
              </w:rPr>
              <w:t>59</w:t>
            </w:r>
            <w:r w:rsidRPr="00817317">
              <w:rPr>
                <w:rFonts w:ascii="GHEA Grapalat" w:hAnsi="GHEA Grapalat"/>
                <w:color w:val="000000"/>
                <w:sz w:val="20"/>
                <w:szCs w:val="20"/>
                <w:lang w:eastAsia="ru-RU"/>
              </w:rPr>
              <w:t>%</w:t>
            </w:r>
          </w:p>
        </w:tc>
        <w:tc>
          <w:tcPr>
            <w:tcW w:w="450" w:type="dxa"/>
            <w:textDirection w:val="btLr"/>
          </w:tcPr>
          <w:p w14:paraId="45655649" w14:textId="42E4B496"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59</w:t>
            </w:r>
            <w:r w:rsidRPr="00817317">
              <w:rPr>
                <w:rFonts w:ascii="GHEA Grapalat" w:hAnsi="GHEA Grapalat"/>
                <w:color w:val="000000"/>
                <w:sz w:val="20"/>
                <w:szCs w:val="20"/>
                <w:lang w:eastAsia="ru-RU"/>
              </w:rPr>
              <w:t>%</w:t>
            </w:r>
          </w:p>
        </w:tc>
        <w:tc>
          <w:tcPr>
            <w:tcW w:w="540" w:type="dxa"/>
            <w:textDirection w:val="btLr"/>
          </w:tcPr>
          <w:p w14:paraId="5BAC04C3" w14:textId="5AF0B422" w:rsidR="00A031C9" w:rsidRPr="00FE3327"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80</w:t>
            </w:r>
            <w:r w:rsidRPr="003C2613">
              <w:rPr>
                <w:rFonts w:ascii="GHEA Grapalat" w:hAnsi="GHEA Grapalat"/>
                <w:color w:val="000000"/>
                <w:sz w:val="20"/>
                <w:szCs w:val="20"/>
                <w:lang w:eastAsia="ru-RU"/>
              </w:rPr>
              <w:t>%</w:t>
            </w:r>
          </w:p>
        </w:tc>
        <w:tc>
          <w:tcPr>
            <w:tcW w:w="536" w:type="dxa"/>
            <w:textDirection w:val="btLr"/>
          </w:tcPr>
          <w:p w14:paraId="713F894C" w14:textId="5F3B6DCB"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val="hy-AM" w:eastAsia="ru-RU"/>
              </w:rPr>
              <w:t>80</w:t>
            </w:r>
            <w:r w:rsidRPr="005F4F08">
              <w:rPr>
                <w:rFonts w:ascii="GHEA Grapalat" w:hAnsi="GHEA Grapalat"/>
                <w:color w:val="000000"/>
                <w:sz w:val="20"/>
                <w:szCs w:val="20"/>
                <w:lang w:eastAsia="ru-RU"/>
              </w:rPr>
              <w:t>%</w:t>
            </w:r>
          </w:p>
        </w:tc>
        <w:tc>
          <w:tcPr>
            <w:tcW w:w="464" w:type="dxa"/>
            <w:textDirection w:val="btLr"/>
          </w:tcPr>
          <w:p w14:paraId="2D832E5C" w14:textId="05EFDEBD" w:rsidR="00A031C9" w:rsidRPr="00FE3327"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val="hy-AM" w:eastAsia="ru-RU"/>
              </w:rPr>
              <w:t>80</w:t>
            </w:r>
            <w:r w:rsidRPr="005F4F08">
              <w:rPr>
                <w:rFonts w:ascii="GHEA Grapalat" w:hAnsi="GHEA Grapalat"/>
                <w:color w:val="000000"/>
                <w:sz w:val="20"/>
                <w:szCs w:val="20"/>
                <w:lang w:eastAsia="ru-RU"/>
              </w:rPr>
              <w:t>%</w:t>
            </w:r>
          </w:p>
        </w:tc>
        <w:tc>
          <w:tcPr>
            <w:tcW w:w="464" w:type="dxa"/>
            <w:textDirection w:val="btLr"/>
            <w:vAlign w:val="center"/>
          </w:tcPr>
          <w:p w14:paraId="1C963BBE" w14:textId="5E40B1E7" w:rsidR="00A031C9" w:rsidRPr="00D779CC" w:rsidRDefault="00A031C9" w:rsidP="00A031C9">
            <w:pPr>
              <w:ind w:left="113" w:right="113"/>
              <w:jc w:val="center"/>
              <w:rPr>
                <w:rFonts w:ascii="GHEA Grapalat" w:hAnsi="GHEA Grapalat"/>
                <w:color w:val="000000"/>
                <w:sz w:val="20"/>
                <w:szCs w:val="20"/>
              </w:rPr>
            </w:pPr>
            <w:r>
              <w:rPr>
                <w:rFonts w:ascii="GHEA Grapalat" w:hAnsi="GHEA Grapalat"/>
                <w:color w:val="000000"/>
                <w:sz w:val="20"/>
                <w:szCs w:val="20"/>
                <w:lang w:eastAsia="ru-RU"/>
              </w:rPr>
              <w:t>100%</w:t>
            </w:r>
          </w:p>
        </w:tc>
        <w:tc>
          <w:tcPr>
            <w:tcW w:w="464" w:type="dxa"/>
            <w:textDirection w:val="btLr"/>
          </w:tcPr>
          <w:p w14:paraId="4A7EA3F7" w14:textId="72F5E26D"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464" w:type="dxa"/>
            <w:textDirection w:val="btLr"/>
          </w:tcPr>
          <w:p w14:paraId="7765208E" w14:textId="5DFC64EF" w:rsidR="00A031C9" w:rsidRPr="00D779CC"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c>
          <w:tcPr>
            <w:tcW w:w="578" w:type="dxa"/>
            <w:textDirection w:val="btLr"/>
          </w:tcPr>
          <w:p w14:paraId="7D9EE204" w14:textId="36B9100C" w:rsidR="00A031C9" w:rsidRPr="00FE3327" w:rsidRDefault="00A031C9" w:rsidP="00A031C9">
            <w:pPr>
              <w:ind w:left="113" w:right="113"/>
              <w:jc w:val="center"/>
              <w:rPr>
                <w:rFonts w:ascii="GHEA Grapalat" w:hAnsi="GHEA Grapalat"/>
                <w:color w:val="000000"/>
                <w:sz w:val="20"/>
                <w:szCs w:val="20"/>
              </w:rPr>
            </w:pPr>
            <w:r w:rsidRPr="00ED205B">
              <w:rPr>
                <w:rFonts w:ascii="GHEA Grapalat" w:hAnsi="GHEA Grapalat"/>
                <w:color w:val="000000"/>
                <w:sz w:val="20"/>
                <w:szCs w:val="20"/>
                <w:lang w:eastAsia="ru-RU"/>
              </w:rPr>
              <w:t>100%</w:t>
            </w:r>
          </w:p>
        </w:tc>
      </w:tr>
    </w:tbl>
    <w:p w14:paraId="0A4E3544" w14:textId="77777777" w:rsidR="00E6441E" w:rsidRPr="00FB1EC7" w:rsidRDefault="00E6441E" w:rsidP="0046123A">
      <w:pPr>
        <w:jc w:val="right"/>
        <w:rPr>
          <w:rFonts w:ascii="GHEA Grapalat" w:hAnsi="GHEA Grapalat"/>
          <w:sz w:val="20"/>
        </w:rPr>
      </w:pPr>
    </w:p>
    <w:p w14:paraId="3197E62A" w14:textId="77777777" w:rsidR="00EC125B" w:rsidRDefault="00EC125B" w:rsidP="0046123A">
      <w:pPr>
        <w:jc w:val="both"/>
        <w:rPr>
          <w:rFonts w:ascii="GHEA Grapalat" w:hAnsi="GHEA Grapalat"/>
          <w:i/>
          <w:sz w:val="18"/>
          <w:szCs w:val="18"/>
          <w:lang w:val="es-ES"/>
        </w:rPr>
      </w:pPr>
    </w:p>
    <w:p w14:paraId="34D11CC2" w14:textId="4C59A09A" w:rsidR="00F02279" w:rsidRPr="00FB1EC7" w:rsidRDefault="00F02279" w:rsidP="00F02279">
      <w:pPr>
        <w:jc w:val="both"/>
        <w:rPr>
          <w:rFonts w:ascii="GHEA Grapalat" w:hAnsi="GHEA Grapalat" w:cs="Sylfaen"/>
          <w:i/>
          <w:sz w:val="18"/>
          <w:szCs w:val="18"/>
          <w:lang w:val="pt-BR"/>
        </w:rPr>
      </w:pPr>
      <w:bookmarkStart w:id="16" w:name="_Hlk146025370"/>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bookmarkEnd w:id="16"/>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CE67DC">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8D09C1"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CE67DC">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ED178" w14:textId="77777777" w:rsidR="00CE67DC" w:rsidRDefault="00CE67DC">
      <w:r>
        <w:separator/>
      </w:r>
    </w:p>
  </w:endnote>
  <w:endnote w:type="continuationSeparator" w:id="0">
    <w:p w14:paraId="1E2A2419" w14:textId="77777777" w:rsidR="00CE67DC" w:rsidRDefault="00CE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1C440" w14:textId="77777777" w:rsidR="00CE67DC" w:rsidRDefault="00CE67DC">
      <w:r>
        <w:separator/>
      </w:r>
    </w:p>
  </w:footnote>
  <w:footnote w:type="continuationSeparator" w:id="0">
    <w:p w14:paraId="4CCD469D" w14:textId="77777777" w:rsidR="00CE67DC" w:rsidRDefault="00CE67DC">
      <w:r>
        <w:continuationSeparator/>
      </w:r>
    </w:p>
  </w:footnote>
  <w:footnote w:id="1">
    <w:p w14:paraId="784BE088" w14:textId="6C945353" w:rsidR="007D058E" w:rsidRPr="00E2073B" w:rsidRDefault="007D058E"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7D058E" w:rsidRPr="00375D38" w:rsidDel="009A5190" w:rsidRDefault="007D058E" w:rsidP="00375D38">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43032B5A" w14:textId="77777777" w:rsidR="00546CFA" w:rsidRPr="00C13D25" w:rsidRDefault="00546CFA" w:rsidP="00546CFA">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6BA303D8" w14:textId="77777777" w:rsidR="00546CFA" w:rsidRPr="00F41942" w:rsidRDefault="00546CFA" w:rsidP="00546CFA">
      <w:pPr>
        <w:pStyle w:val="FootnoteText"/>
        <w:rPr>
          <w:rFonts w:asciiTheme="minorHAnsi" w:hAnsiTheme="minorHAnsi"/>
          <w:lang w:val="hy-AM"/>
        </w:rPr>
      </w:pPr>
    </w:p>
  </w:footnote>
  <w:footnote w:id="6">
    <w:p w14:paraId="66F133D2" w14:textId="77777777" w:rsidR="00546CFA" w:rsidRPr="000B5028" w:rsidRDefault="00546CFA" w:rsidP="00546CF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4E5DE08C" w14:textId="77777777" w:rsidR="00546CFA" w:rsidRPr="000B5028" w:rsidRDefault="00546CFA" w:rsidP="00546CFA">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027C2BDC" w14:textId="77777777" w:rsidR="00546CFA" w:rsidRPr="008826FF" w:rsidRDefault="00546CFA" w:rsidP="00546CF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70AB57F5" w14:textId="77777777" w:rsidR="00546CFA" w:rsidRPr="000B5028" w:rsidRDefault="00546CFA" w:rsidP="00546CFA">
      <w:pPr>
        <w:pStyle w:val="FootnoteText"/>
        <w:rPr>
          <w:rFonts w:asciiTheme="minorHAnsi" w:hAnsiTheme="minorHAnsi"/>
          <w:lang w:val="hy-AM"/>
        </w:rPr>
      </w:pPr>
    </w:p>
  </w:footnote>
  <w:footnote w:id="9">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11">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2">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3">
    <w:p w14:paraId="5D60FA6F" w14:textId="77777777" w:rsidR="007805C3" w:rsidRPr="00DD4D99" w:rsidRDefault="007805C3" w:rsidP="007805C3">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4">
    <w:p w14:paraId="1EA793E3" w14:textId="77777777" w:rsidR="007D058E" w:rsidRPr="004B2068" w:rsidRDefault="007D058E" w:rsidP="00E74BF6">
      <w:pPr>
        <w:pStyle w:val="FootnoteText"/>
        <w:jc w:val="both"/>
        <w:rPr>
          <w:rFonts w:ascii="GHEA Grapalat" w:hAnsi="GHEA Grapalat" w:cs="Sylfaen"/>
          <w:i/>
          <w:sz w:val="16"/>
          <w:szCs w:val="16"/>
          <w:lang w:val="af-ZA"/>
        </w:rPr>
      </w:pPr>
      <w:r w:rsidRPr="00CB0ADE">
        <w:rPr>
          <w:rStyle w:val="FootnoteReference"/>
          <w:color w:val="FFFFFF"/>
        </w:rPr>
        <w:footnoteRef/>
      </w:r>
      <w:r w:rsidRPr="003053EF">
        <w:t xml:space="preserve"> </w:t>
      </w:r>
      <w:r w:rsidRPr="004B2068">
        <w:rPr>
          <w:vertAlign w:val="superscript"/>
          <w:lang w:val="af-ZA"/>
        </w:rPr>
        <w:t xml:space="preserve">17 </w:t>
      </w:r>
      <w:r w:rsidRPr="007805C3">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7805C3">
        <w:rPr>
          <w:rFonts w:ascii="GHEA Grapalat" w:hAnsi="GHEA Grapalat" w:cs="Sylfaen"/>
          <w:i/>
          <w:sz w:val="16"/>
          <w:szCs w:val="16"/>
          <w:lang w:val="hy-AM"/>
        </w:rPr>
        <w:t>է</w:t>
      </w:r>
      <w:r w:rsidRPr="004B2068">
        <w:rPr>
          <w:rFonts w:ascii="GHEA Grapalat" w:hAnsi="GHEA Grapalat" w:cs="Sylfaen"/>
          <w:i/>
          <w:sz w:val="16"/>
          <w:szCs w:val="16"/>
          <w:lang w:val="af-ZA"/>
        </w:rPr>
        <w:t>:</w:t>
      </w:r>
    </w:p>
    <w:p w14:paraId="1DE12C21" w14:textId="77777777" w:rsidR="007D058E" w:rsidRPr="004B2068" w:rsidRDefault="007D058E" w:rsidP="00E74BF6">
      <w:pPr>
        <w:pStyle w:val="FootnoteText"/>
        <w:jc w:val="both"/>
        <w:rPr>
          <w:rFonts w:ascii="Times New Roman" w:hAnsi="Times New Roman"/>
          <w:vertAlign w:val="superscript"/>
          <w:lang w:val="af-ZA"/>
        </w:rPr>
      </w:pPr>
      <w:r w:rsidRPr="004B2068">
        <w:rPr>
          <w:rFonts w:ascii="GHEA Grapalat" w:hAnsi="GHEA Grapalat" w:cs="Sylfaen"/>
          <w:i/>
          <w:sz w:val="16"/>
          <w:szCs w:val="16"/>
          <w:vertAlign w:val="superscript"/>
          <w:lang w:val="af-ZA"/>
        </w:rPr>
        <w:t xml:space="preserve">18 </w:t>
      </w:r>
      <w:r w:rsidRPr="004B2068">
        <w:rPr>
          <w:rFonts w:ascii="Times New Roman" w:hAnsi="Times New Roman"/>
          <w:vertAlign w:val="superscript"/>
          <w:lang w:val="af-ZA"/>
        </w:rPr>
        <w:t xml:space="preserve"> </w:t>
      </w:r>
      <w:r>
        <w:rPr>
          <w:rFonts w:ascii="GHEA Grapalat" w:hAnsi="GHEA Grapalat" w:cs="Sylfaen"/>
          <w:i/>
          <w:sz w:val="16"/>
          <w:szCs w:val="16"/>
          <w:lang w:val="en-US"/>
        </w:rPr>
        <w:t>Կ</w:t>
      </w:r>
      <w:proofErr w:type="spellStart"/>
      <w:r w:rsidRPr="001C336A">
        <w:rPr>
          <w:rFonts w:ascii="GHEA Grapalat" w:hAnsi="GHEA Grapalat" w:cs="Sylfaen"/>
          <w:i/>
          <w:sz w:val="16"/>
          <w:szCs w:val="16"/>
        </w:rPr>
        <w:t>ետը</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Pr>
          <w:rFonts w:ascii="GHEA Grapalat" w:hAnsi="GHEA Grapalat" w:cs="Sylfaen"/>
          <w:i/>
          <w:sz w:val="16"/>
          <w:szCs w:val="16"/>
          <w:lang w:val="en-US"/>
        </w:rPr>
        <w:t>է</w:t>
      </w:r>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գնամն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առարկան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հանդիսանում</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շինարարական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աշխատանքների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կատարում</w:t>
      </w:r>
      <w:proofErr w:type="spellEnd"/>
      <w:r w:rsidRPr="001C336A">
        <w:rPr>
          <w:rFonts w:ascii="GHEA Grapalat" w:hAnsi="GHEA Grapalat" w:cs="Sylfaen"/>
          <w:i/>
          <w:sz w:val="16"/>
          <w:szCs w:val="16"/>
        </w:rPr>
        <w:t xml:space="preserve"> </w:t>
      </w:r>
    </w:p>
  </w:footnote>
  <w:footnote w:id="15">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974DD5" w:rsidDel="00856FDE" w:rsidRDefault="007D058E" w:rsidP="00B2572B">
      <w:pPr>
        <w:pStyle w:val="FootnoteText"/>
        <w:rPr>
          <w:del w:id="11" w:author="User" w:date="2019-05-26T09:57:00Z"/>
          <w:i/>
          <w:lang w:val="es-ES"/>
        </w:rPr>
      </w:pPr>
    </w:p>
  </w:footnote>
  <w:footnote w:id="16">
    <w:p w14:paraId="1A5BE8D5" w14:textId="77777777" w:rsidR="007D058E" w:rsidRPr="00342CD5" w:rsidDel="004D0559" w:rsidRDefault="007D058E"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14:paraId="389D022C" w14:textId="7A69211B" w:rsidR="007D058E" w:rsidRPr="00994EB2" w:rsidRDefault="007D058E"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7D058E" w:rsidRPr="004B2068" w:rsidRDefault="007D058E"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7D058E" w:rsidRPr="002D5ECD" w:rsidRDefault="007D058E" w:rsidP="00F02279">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5CD4F2F" w14:textId="3CB5CE68" w:rsidR="007D058E" w:rsidRPr="002D5ECD" w:rsidRDefault="007D058E"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8">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6D6D63AE" w14:textId="77777777" w:rsidR="007D058E" w:rsidRPr="00FC4820" w:rsidDel="001432D3" w:rsidRDefault="007D058E" w:rsidP="00F02279">
      <w:pPr>
        <w:pStyle w:val="FootnoteText"/>
        <w:jc w:val="both"/>
        <w:rPr>
          <w:del w:id="15"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022B3"/>
    <w:multiLevelType w:val="hybridMultilevel"/>
    <w:tmpl w:val="6B680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0361D"/>
    <w:multiLevelType w:val="hybridMultilevel"/>
    <w:tmpl w:val="5D8EA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44CDC"/>
    <w:multiLevelType w:val="hybridMultilevel"/>
    <w:tmpl w:val="4E488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A15D3C"/>
    <w:multiLevelType w:val="hybridMultilevel"/>
    <w:tmpl w:val="05B6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D965CB"/>
    <w:multiLevelType w:val="hybridMultilevel"/>
    <w:tmpl w:val="01BCC1D0"/>
    <w:lvl w:ilvl="0" w:tplc="E17E25F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C45146"/>
    <w:multiLevelType w:val="hybridMultilevel"/>
    <w:tmpl w:val="703C1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4BE13D2"/>
    <w:multiLevelType w:val="hybridMultilevel"/>
    <w:tmpl w:val="726E8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F670804"/>
    <w:multiLevelType w:val="hybridMultilevel"/>
    <w:tmpl w:val="80FA8AC2"/>
    <w:lvl w:ilvl="0" w:tplc="81CCE2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FF30EB9"/>
    <w:multiLevelType w:val="hybridMultilevel"/>
    <w:tmpl w:val="22AED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414CBF"/>
    <w:multiLevelType w:val="hybridMultilevel"/>
    <w:tmpl w:val="5232CD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7860F5"/>
    <w:multiLevelType w:val="hybridMultilevel"/>
    <w:tmpl w:val="57527730"/>
    <w:lvl w:ilvl="0" w:tplc="0C86D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C5533"/>
    <w:multiLevelType w:val="hybridMultilevel"/>
    <w:tmpl w:val="9266EA78"/>
    <w:lvl w:ilvl="0" w:tplc="0419000F">
      <w:start w:val="1"/>
      <w:numFmt w:val="decimal"/>
      <w:lvlText w:val="%1."/>
      <w:lvlJc w:val="left"/>
      <w:pPr>
        <w:ind w:left="502"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15:restartNumberingAfterBreak="0">
    <w:nsid w:val="4DBF6B96"/>
    <w:multiLevelType w:val="hybridMultilevel"/>
    <w:tmpl w:val="2F3697FE"/>
    <w:lvl w:ilvl="0" w:tplc="45A8AD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3B507A"/>
    <w:multiLevelType w:val="hybridMultilevel"/>
    <w:tmpl w:val="1E6EA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605E3A55"/>
    <w:multiLevelType w:val="hybridMultilevel"/>
    <w:tmpl w:val="0CBE1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5C60F4"/>
    <w:multiLevelType w:val="hybridMultilevel"/>
    <w:tmpl w:val="6C6A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707BCC"/>
    <w:multiLevelType w:val="hybridMultilevel"/>
    <w:tmpl w:val="30408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4390F"/>
    <w:multiLevelType w:val="hybridMultilevel"/>
    <w:tmpl w:val="48FC51AC"/>
    <w:lvl w:ilvl="0" w:tplc="D432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7DD47215"/>
    <w:multiLevelType w:val="hybridMultilevel"/>
    <w:tmpl w:val="F7865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7E5FFA"/>
    <w:multiLevelType w:val="hybridMultilevel"/>
    <w:tmpl w:val="955A240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665406253">
    <w:abstractNumId w:val="27"/>
  </w:num>
  <w:num w:numId="2" w16cid:durableId="647784105">
    <w:abstractNumId w:val="30"/>
    <w:lvlOverride w:ilvl="0">
      <w:startOverride w:val="1"/>
    </w:lvlOverride>
    <w:lvlOverride w:ilvl="1"/>
    <w:lvlOverride w:ilvl="2"/>
    <w:lvlOverride w:ilvl="3"/>
    <w:lvlOverride w:ilvl="4"/>
    <w:lvlOverride w:ilvl="5"/>
    <w:lvlOverride w:ilvl="6"/>
    <w:lvlOverride w:ilvl="7"/>
    <w:lvlOverride w:ilvl="8"/>
  </w:num>
  <w:num w:numId="3" w16cid:durableId="3611779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3277722">
    <w:abstractNumId w:val="4"/>
  </w:num>
  <w:num w:numId="5" w16cid:durableId="142041101">
    <w:abstractNumId w:val="0"/>
  </w:num>
  <w:num w:numId="6" w16cid:durableId="1221986303">
    <w:abstractNumId w:val="16"/>
  </w:num>
  <w:num w:numId="7" w16cid:durableId="922185376">
    <w:abstractNumId w:val="24"/>
  </w:num>
  <w:num w:numId="8" w16cid:durableId="143158194">
    <w:abstractNumId w:val="9"/>
  </w:num>
  <w:num w:numId="9" w16cid:durableId="1122380007">
    <w:abstractNumId w:val="14"/>
  </w:num>
  <w:num w:numId="10" w16cid:durableId="779185851">
    <w:abstractNumId w:val="29"/>
  </w:num>
  <w:num w:numId="11" w16cid:durableId="1315720645">
    <w:abstractNumId w:val="18"/>
  </w:num>
  <w:num w:numId="12" w16cid:durableId="1255281175">
    <w:abstractNumId w:val="17"/>
  </w:num>
  <w:num w:numId="13" w16cid:durableId="831795712">
    <w:abstractNumId w:val="6"/>
  </w:num>
  <w:num w:numId="14" w16cid:durableId="1754471833">
    <w:abstractNumId w:val="36"/>
  </w:num>
  <w:num w:numId="15" w16cid:durableId="688608549">
    <w:abstractNumId w:val="10"/>
  </w:num>
  <w:num w:numId="16" w16cid:durableId="675229274">
    <w:abstractNumId w:val="12"/>
  </w:num>
  <w:num w:numId="17" w16cid:durableId="1918053211">
    <w:abstractNumId w:val="13"/>
  </w:num>
  <w:num w:numId="18" w16cid:durableId="154953217">
    <w:abstractNumId w:val="33"/>
  </w:num>
  <w:num w:numId="19" w16cid:durableId="2038892564">
    <w:abstractNumId w:val="21"/>
  </w:num>
  <w:num w:numId="20" w16cid:durableId="224606322">
    <w:abstractNumId w:val="2"/>
  </w:num>
  <w:num w:numId="21" w16cid:durableId="459226128">
    <w:abstractNumId w:val="8"/>
  </w:num>
  <w:num w:numId="22" w16cid:durableId="1661615189">
    <w:abstractNumId w:val="28"/>
  </w:num>
  <w:num w:numId="23" w16cid:durableId="1065224521">
    <w:abstractNumId w:val="38"/>
  </w:num>
  <w:num w:numId="24" w16cid:durableId="1592737053">
    <w:abstractNumId w:val="5"/>
  </w:num>
  <w:num w:numId="25" w16cid:durableId="1240675998">
    <w:abstractNumId w:val="34"/>
  </w:num>
  <w:num w:numId="26" w16cid:durableId="906569240">
    <w:abstractNumId w:val="7"/>
  </w:num>
  <w:num w:numId="27" w16cid:durableId="835847492">
    <w:abstractNumId w:val="1"/>
  </w:num>
  <w:num w:numId="28" w16cid:durableId="873735141">
    <w:abstractNumId w:val="22"/>
  </w:num>
  <w:num w:numId="29" w16cid:durableId="1156993939">
    <w:abstractNumId w:val="3"/>
  </w:num>
  <w:num w:numId="30" w16cid:durableId="1672902405">
    <w:abstractNumId w:val="26"/>
  </w:num>
  <w:num w:numId="31" w16cid:durableId="1305962079">
    <w:abstractNumId w:val="35"/>
  </w:num>
  <w:num w:numId="32" w16cid:durableId="696850219">
    <w:abstractNumId w:val="15"/>
  </w:num>
  <w:num w:numId="33" w16cid:durableId="2062896306">
    <w:abstractNumId w:val="20"/>
  </w:num>
  <w:num w:numId="34" w16cid:durableId="117839503">
    <w:abstractNumId w:val="37"/>
  </w:num>
  <w:num w:numId="35" w16cid:durableId="681475644">
    <w:abstractNumId w:val="23"/>
  </w:num>
  <w:num w:numId="36" w16cid:durableId="1692342493">
    <w:abstractNumId w:val="11"/>
  </w:num>
  <w:num w:numId="37" w16cid:durableId="1952979570">
    <w:abstractNumId w:val="32"/>
  </w:num>
  <w:num w:numId="38" w16cid:durableId="971599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96891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58CF"/>
    <w:rsid w:val="00005D30"/>
    <w:rsid w:val="000076A1"/>
    <w:rsid w:val="0000776B"/>
    <w:rsid w:val="00012347"/>
    <w:rsid w:val="00012E2C"/>
    <w:rsid w:val="00013093"/>
    <w:rsid w:val="000132F3"/>
    <w:rsid w:val="00013C24"/>
    <w:rsid w:val="000143C5"/>
    <w:rsid w:val="00014775"/>
    <w:rsid w:val="000149F3"/>
    <w:rsid w:val="00014D0A"/>
    <w:rsid w:val="00015FE1"/>
    <w:rsid w:val="00017484"/>
    <w:rsid w:val="000177AC"/>
    <w:rsid w:val="000206DA"/>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83"/>
    <w:rsid w:val="00055CC2"/>
    <w:rsid w:val="00055E3F"/>
    <w:rsid w:val="00056516"/>
    <w:rsid w:val="00056A59"/>
    <w:rsid w:val="00056AB4"/>
    <w:rsid w:val="00057264"/>
    <w:rsid w:val="000604CF"/>
    <w:rsid w:val="00060FB1"/>
    <w:rsid w:val="000621A0"/>
    <w:rsid w:val="0006220B"/>
    <w:rsid w:val="0006311D"/>
    <w:rsid w:val="00065C3B"/>
    <w:rsid w:val="000677B2"/>
    <w:rsid w:val="00067B7B"/>
    <w:rsid w:val="000704B9"/>
    <w:rsid w:val="00070DBB"/>
    <w:rsid w:val="00071D1C"/>
    <w:rsid w:val="0007287D"/>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08E"/>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3471"/>
    <w:rsid w:val="000A37CE"/>
    <w:rsid w:val="000A58EC"/>
    <w:rsid w:val="000A5B16"/>
    <w:rsid w:val="000A6249"/>
    <w:rsid w:val="000A6B75"/>
    <w:rsid w:val="000A72AD"/>
    <w:rsid w:val="000A7528"/>
    <w:rsid w:val="000B033F"/>
    <w:rsid w:val="000B1088"/>
    <w:rsid w:val="000B259E"/>
    <w:rsid w:val="000B25F5"/>
    <w:rsid w:val="000B44B8"/>
    <w:rsid w:val="000B48DD"/>
    <w:rsid w:val="000B5AE5"/>
    <w:rsid w:val="000B6C67"/>
    <w:rsid w:val="000B700B"/>
    <w:rsid w:val="000B7641"/>
    <w:rsid w:val="000B7C54"/>
    <w:rsid w:val="000C0396"/>
    <w:rsid w:val="000C062F"/>
    <w:rsid w:val="000C0A9D"/>
    <w:rsid w:val="000C12A6"/>
    <w:rsid w:val="000C165F"/>
    <w:rsid w:val="000C36C6"/>
    <w:rsid w:val="000C57CA"/>
    <w:rsid w:val="000C5A09"/>
    <w:rsid w:val="000C6F81"/>
    <w:rsid w:val="000C72D9"/>
    <w:rsid w:val="000C7E4A"/>
    <w:rsid w:val="000D07E4"/>
    <w:rsid w:val="000D10F1"/>
    <w:rsid w:val="000D16B6"/>
    <w:rsid w:val="000D2054"/>
    <w:rsid w:val="000D2527"/>
    <w:rsid w:val="000D2C4A"/>
    <w:rsid w:val="000D3188"/>
    <w:rsid w:val="000D34C8"/>
    <w:rsid w:val="000D3B6D"/>
    <w:rsid w:val="000D4471"/>
    <w:rsid w:val="000D52A5"/>
    <w:rsid w:val="000D5766"/>
    <w:rsid w:val="000D590A"/>
    <w:rsid w:val="000D6A89"/>
    <w:rsid w:val="000D6C21"/>
    <w:rsid w:val="000D701E"/>
    <w:rsid w:val="000D77C1"/>
    <w:rsid w:val="000D7C6B"/>
    <w:rsid w:val="000D7E7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5F"/>
    <w:rsid w:val="000F7AE0"/>
    <w:rsid w:val="000F7B12"/>
    <w:rsid w:val="0010050E"/>
    <w:rsid w:val="00101445"/>
    <w:rsid w:val="001016D4"/>
    <w:rsid w:val="00101A56"/>
    <w:rsid w:val="00101C9A"/>
    <w:rsid w:val="00101F06"/>
    <w:rsid w:val="0010227A"/>
    <w:rsid w:val="00102291"/>
    <w:rsid w:val="0010316E"/>
    <w:rsid w:val="0010323D"/>
    <w:rsid w:val="00103DEE"/>
    <w:rsid w:val="00104861"/>
    <w:rsid w:val="00106365"/>
    <w:rsid w:val="00106D44"/>
    <w:rsid w:val="00106DEE"/>
    <w:rsid w:val="00106F3B"/>
    <w:rsid w:val="00107D79"/>
    <w:rsid w:val="00110D13"/>
    <w:rsid w:val="001122CA"/>
    <w:rsid w:val="001128DB"/>
    <w:rsid w:val="00113F0D"/>
    <w:rsid w:val="00115905"/>
    <w:rsid w:val="001159FA"/>
    <w:rsid w:val="0011611E"/>
    <w:rsid w:val="00116E47"/>
    <w:rsid w:val="00117020"/>
    <w:rsid w:val="00117328"/>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5B52"/>
    <w:rsid w:val="001366A9"/>
    <w:rsid w:val="001369CB"/>
    <w:rsid w:val="001377BA"/>
    <w:rsid w:val="00137A5C"/>
    <w:rsid w:val="001401C6"/>
    <w:rsid w:val="001402B5"/>
    <w:rsid w:val="001420CA"/>
    <w:rsid w:val="00142496"/>
    <w:rsid w:val="00143BD7"/>
    <w:rsid w:val="00143E8C"/>
    <w:rsid w:val="0014472E"/>
    <w:rsid w:val="00144A19"/>
    <w:rsid w:val="00144F73"/>
    <w:rsid w:val="0014555E"/>
    <w:rsid w:val="001458D6"/>
    <w:rsid w:val="00145CC3"/>
    <w:rsid w:val="0014615C"/>
    <w:rsid w:val="00146CA8"/>
    <w:rsid w:val="00146CF9"/>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5E94"/>
    <w:rsid w:val="001561A5"/>
    <w:rsid w:val="001561BB"/>
    <w:rsid w:val="00156DE8"/>
    <w:rsid w:val="001578A1"/>
    <w:rsid w:val="001578D4"/>
    <w:rsid w:val="001600FF"/>
    <w:rsid w:val="0016055A"/>
    <w:rsid w:val="001609F6"/>
    <w:rsid w:val="00160AE4"/>
    <w:rsid w:val="00160BB4"/>
    <w:rsid w:val="0016111C"/>
    <w:rsid w:val="00161428"/>
    <w:rsid w:val="00161881"/>
    <w:rsid w:val="00161FE4"/>
    <w:rsid w:val="001635B8"/>
    <w:rsid w:val="001644A3"/>
    <w:rsid w:val="00164BBC"/>
    <w:rsid w:val="0016519F"/>
    <w:rsid w:val="001669C1"/>
    <w:rsid w:val="001676F3"/>
    <w:rsid w:val="001679A6"/>
    <w:rsid w:val="00167AA0"/>
    <w:rsid w:val="001724D7"/>
    <w:rsid w:val="00172BD7"/>
    <w:rsid w:val="001732FB"/>
    <w:rsid w:val="00174C7A"/>
    <w:rsid w:val="00174FE1"/>
    <w:rsid w:val="00175A63"/>
    <w:rsid w:val="00175CAA"/>
    <w:rsid w:val="00175CB5"/>
    <w:rsid w:val="00175F8F"/>
    <w:rsid w:val="00175FDC"/>
    <w:rsid w:val="001763F5"/>
    <w:rsid w:val="00176A38"/>
    <w:rsid w:val="00176A92"/>
    <w:rsid w:val="00177245"/>
    <w:rsid w:val="00177A5C"/>
    <w:rsid w:val="00177B27"/>
    <w:rsid w:val="00177D71"/>
    <w:rsid w:val="00180349"/>
    <w:rsid w:val="001808AF"/>
    <w:rsid w:val="00180EB9"/>
    <w:rsid w:val="00180EE9"/>
    <w:rsid w:val="00180F0F"/>
    <w:rsid w:val="00181C60"/>
    <w:rsid w:val="00181F0F"/>
    <w:rsid w:val="00181F75"/>
    <w:rsid w:val="00183004"/>
    <w:rsid w:val="0018301A"/>
    <w:rsid w:val="001830FF"/>
    <w:rsid w:val="00183FEA"/>
    <w:rsid w:val="00184115"/>
    <w:rsid w:val="0018472B"/>
    <w:rsid w:val="00184D18"/>
    <w:rsid w:val="00184F17"/>
    <w:rsid w:val="00185684"/>
    <w:rsid w:val="0018591C"/>
    <w:rsid w:val="0018599C"/>
    <w:rsid w:val="00185DF9"/>
    <w:rsid w:val="00187A69"/>
    <w:rsid w:val="00187D9C"/>
    <w:rsid w:val="00191D5F"/>
    <w:rsid w:val="00192606"/>
    <w:rsid w:val="00192A1F"/>
    <w:rsid w:val="001932A7"/>
    <w:rsid w:val="001937E9"/>
    <w:rsid w:val="00193871"/>
    <w:rsid w:val="0019419E"/>
    <w:rsid w:val="00194598"/>
    <w:rsid w:val="00194DBD"/>
    <w:rsid w:val="00195835"/>
    <w:rsid w:val="00195F24"/>
    <w:rsid w:val="00196487"/>
    <w:rsid w:val="00196ECE"/>
    <w:rsid w:val="00196FFB"/>
    <w:rsid w:val="001A23A6"/>
    <w:rsid w:val="001A2579"/>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2BA"/>
    <w:rsid w:val="001E2794"/>
    <w:rsid w:val="001E2814"/>
    <w:rsid w:val="001E52DB"/>
    <w:rsid w:val="001E55B2"/>
    <w:rsid w:val="001E5866"/>
    <w:rsid w:val="001E7733"/>
    <w:rsid w:val="001F0335"/>
    <w:rsid w:val="001F0371"/>
    <w:rsid w:val="001F0879"/>
    <w:rsid w:val="001F1DF0"/>
    <w:rsid w:val="001F23D6"/>
    <w:rsid w:val="001F3041"/>
    <w:rsid w:val="001F3237"/>
    <w:rsid w:val="001F386B"/>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7710"/>
    <w:rsid w:val="00217BA8"/>
    <w:rsid w:val="00220491"/>
    <w:rsid w:val="00220ACB"/>
    <w:rsid w:val="00220C7C"/>
    <w:rsid w:val="002218FE"/>
    <w:rsid w:val="0022236A"/>
    <w:rsid w:val="00222F7B"/>
    <w:rsid w:val="002240AB"/>
    <w:rsid w:val="00224D20"/>
    <w:rsid w:val="002250D8"/>
    <w:rsid w:val="0022515E"/>
    <w:rsid w:val="002252CD"/>
    <w:rsid w:val="002253C6"/>
    <w:rsid w:val="00225C4D"/>
    <w:rsid w:val="00226412"/>
    <w:rsid w:val="002273AD"/>
    <w:rsid w:val="0022770A"/>
    <w:rsid w:val="00227C9F"/>
    <w:rsid w:val="00230356"/>
    <w:rsid w:val="00230B12"/>
    <w:rsid w:val="00230C8F"/>
    <w:rsid w:val="0023181C"/>
    <w:rsid w:val="0023354E"/>
    <w:rsid w:val="00233EB5"/>
    <w:rsid w:val="0023571C"/>
    <w:rsid w:val="00236B75"/>
    <w:rsid w:val="0024027D"/>
    <w:rsid w:val="00240289"/>
    <w:rsid w:val="0024041A"/>
    <w:rsid w:val="00240B4B"/>
    <w:rsid w:val="0024186B"/>
    <w:rsid w:val="002419D4"/>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7773"/>
    <w:rsid w:val="00260569"/>
    <w:rsid w:val="0026066C"/>
    <w:rsid w:val="00260E64"/>
    <w:rsid w:val="00261272"/>
    <w:rsid w:val="0026158D"/>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E77"/>
    <w:rsid w:val="00274F0E"/>
    <w:rsid w:val="00274FD9"/>
    <w:rsid w:val="002754C4"/>
    <w:rsid w:val="00276441"/>
    <w:rsid w:val="00276B03"/>
    <w:rsid w:val="00277F14"/>
    <w:rsid w:val="0028014C"/>
    <w:rsid w:val="00280E91"/>
    <w:rsid w:val="00280F4B"/>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406B"/>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3ECF"/>
    <w:rsid w:val="002B4FD9"/>
    <w:rsid w:val="002B5F87"/>
    <w:rsid w:val="002B6245"/>
    <w:rsid w:val="002B691C"/>
    <w:rsid w:val="002B6E22"/>
    <w:rsid w:val="002B7388"/>
    <w:rsid w:val="002B7594"/>
    <w:rsid w:val="002C071B"/>
    <w:rsid w:val="002C0DD6"/>
    <w:rsid w:val="002C1050"/>
    <w:rsid w:val="002C170C"/>
    <w:rsid w:val="002C1AE5"/>
    <w:rsid w:val="002C205F"/>
    <w:rsid w:val="002C247D"/>
    <w:rsid w:val="002C27EB"/>
    <w:rsid w:val="002C2AAB"/>
    <w:rsid w:val="002C3CAA"/>
    <w:rsid w:val="002C49AC"/>
    <w:rsid w:val="002C4DBF"/>
    <w:rsid w:val="002C623B"/>
    <w:rsid w:val="002C6CF7"/>
    <w:rsid w:val="002C7037"/>
    <w:rsid w:val="002D02FE"/>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165"/>
    <w:rsid w:val="002E4305"/>
    <w:rsid w:val="002E530A"/>
    <w:rsid w:val="002E531D"/>
    <w:rsid w:val="002E67D3"/>
    <w:rsid w:val="002E7EE1"/>
    <w:rsid w:val="002E7FFE"/>
    <w:rsid w:val="002F0C7A"/>
    <w:rsid w:val="002F1AB3"/>
    <w:rsid w:val="002F2B23"/>
    <w:rsid w:val="002F2C5F"/>
    <w:rsid w:val="002F2CE0"/>
    <w:rsid w:val="002F35FE"/>
    <w:rsid w:val="002F36FE"/>
    <w:rsid w:val="002F4AE5"/>
    <w:rsid w:val="002F6164"/>
    <w:rsid w:val="002F6FA0"/>
    <w:rsid w:val="002F6FD9"/>
    <w:rsid w:val="002F7A7E"/>
    <w:rsid w:val="002F7C4A"/>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1CF5"/>
    <w:rsid w:val="00323606"/>
    <w:rsid w:val="00323B33"/>
    <w:rsid w:val="00324445"/>
    <w:rsid w:val="00324490"/>
    <w:rsid w:val="00325546"/>
    <w:rsid w:val="003257F0"/>
    <w:rsid w:val="003259C5"/>
    <w:rsid w:val="00325CC0"/>
    <w:rsid w:val="00326507"/>
    <w:rsid w:val="00326A9C"/>
    <w:rsid w:val="00327436"/>
    <w:rsid w:val="003275D4"/>
    <w:rsid w:val="00333314"/>
    <w:rsid w:val="00333347"/>
    <w:rsid w:val="0033399B"/>
    <w:rsid w:val="003343B0"/>
    <w:rsid w:val="00334564"/>
    <w:rsid w:val="00334B2F"/>
    <w:rsid w:val="0033571F"/>
    <w:rsid w:val="00335C2A"/>
    <w:rsid w:val="00336F9A"/>
    <w:rsid w:val="00337B98"/>
    <w:rsid w:val="00340083"/>
    <w:rsid w:val="003414F9"/>
    <w:rsid w:val="00341A74"/>
    <w:rsid w:val="00341D7A"/>
    <w:rsid w:val="00341ED4"/>
    <w:rsid w:val="003427DF"/>
    <w:rsid w:val="003436A5"/>
    <w:rsid w:val="00344E64"/>
    <w:rsid w:val="0034589A"/>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77F9C"/>
    <w:rsid w:val="00380721"/>
    <w:rsid w:val="003812AE"/>
    <w:rsid w:val="003814AF"/>
    <w:rsid w:val="00381658"/>
    <w:rsid w:val="003823AA"/>
    <w:rsid w:val="0038317B"/>
    <w:rsid w:val="0038400D"/>
    <w:rsid w:val="0038438D"/>
    <w:rsid w:val="00384643"/>
    <w:rsid w:val="003850A0"/>
    <w:rsid w:val="0038517B"/>
    <w:rsid w:val="0038579B"/>
    <w:rsid w:val="003862E0"/>
    <w:rsid w:val="00386369"/>
    <w:rsid w:val="00386B17"/>
    <w:rsid w:val="00386E4B"/>
    <w:rsid w:val="003871DA"/>
    <w:rsid w:val="00387F66"/>
    <w:rsid w:val="00391BE6"/>
    <w:rsid w:val="00391E56"/>
    <w:rsid w:val="00392525"/>
    <w:rsid w:val="0039338D"/>
    <w:rsid w:val="003946B4"/>
    <w:rsid w:val="003949A5"/>
    <w:rsid w:val="00395D6D"/>
    <w:rsid w:val="0039646A"/>
    <w:rsid w:val="00396D60"/>
    <w:rsid w:val="003972CC"/>
    <w:rsid w:val="00397DC0"/>
    <w:rsid w:val="003A0A31"/>
    <w:rsid w:val="003A0BF1"/>
    <w:rsid w:val="003A145D"/>
    <w:rsid w:val="003A2BE0"/>
    <w:rsid w:val="003A377C"/>
    <w:rsid w:val="003A5049"/>
    <w:rsid w:val="003A5533"/>
    <w:rsid w:val="003A57F0"/>
    <w:rsid w:val="003A62A4"/>
    <w:rsid w:val="003A645E"/>
    <w:rsid w:val="003A6CDB"/>
    <w:rsid w:val="003A7A32"/>
    <w:rsid w:val="003A7FC7"/>
    <w:rsid w:val="003B0939"/>
    <w:rsid w:val="003B0D6E"/>
    <w:rsid w:val="003B1FC0"/>
    <w:rsid w:val="003B3A13"/>
    <w:rsid w:val="003B45FC"/>
    <w:rsid w:val="003B47BB"/>
    <w:rsid w:val="003B4A74"/>
    <w:rsid w:val="003B585C"/>
    <w:rsid w:val="003B5A2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666D"/>
    <w:rsid w:val="003D7720"/>
    <w:rsid w:val="003D7ACC"/>
    <w:rsid w:val="003D7F8E"/>
    <w:rsid w:val="003D7FD7"/>
    <w:rsid w:val="003E01D5"/>
    <w:rsid w:val="003E029A"/>
    <w:rsid w:val="003E093F"/>
    <w:rsid w:val="003E0C2C"/>
    <w:rsid w:val="003E1421"/>
    <w:rsid w:val="003E1BE2"/>
    <w:rsid w:val="003E246C"/>
    <w:rsid w:val="003E2931"/>
    <w:rsid w:val="003E316E"/>
    <w:rsid w:val="003E3996"/>
    <w:rsid w:val="003E3B26"/>
    <w:rsid w:val="003E3FD0"/>
    <w:rsid w:val="003E4184"/>
    <w:rsid w:val="003E4B9A"/>
    <w:rsid w:val="003E6971"/>
    <w:rsid w:val="003E697A"/>
    <w:rsid w:val="003E7802"/>
    <w:rsid w:val="003E7941"/>
    <w:rsid w:val="003F1EEA"/>
    <w:rsid w:val="003F208A"/>
    <w:rsid w:val="003F264A"/>
    <w:rsid w:val="003F288F"/>
    <w:rsid w:val="003F300B"/>
    <w:rsid w:val="003F3613"/>
    <w:rsid w:val="003F3AD8"/>
    <w:rsid w:val="003F3AE8"/>
    <w:rsid w:val="003F4C5E"/>
    <w:rsid w:val="003F6572"/>
    <w:rsid w:val="003F6CF8"/>
    <w:rsid w:val="003F7B41"/>
    <w:rsid w:val="0040112D"/>
    <w:rsid w:val="00401430"/>
    <w:rsid w:val="00401BA5"/>
    <w:rsid w:val="004021AA"/>
    <w:rsid w:val="00402739"/>
    <w:rsid w:val="00402941"/>
    <w:rsid w:val="00402AD9"/>
    <w:rsid w:val="00403109"/>
    <w:rsid w:val="0040385F"/>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659E"/>
    <w:rsid w:val="00416F1E"/>
    <w:rsid w:val="004173F6"/>
    <w:rsid w:val="00417553"/>
    <w:rsid w:val="004175B6"/>
    <w:rsid w:val="00417B96"/>
    <w:rsid w:val="0042084B"/>
    <w:rsid w:val="00421F49"/>
    <w:rsid w:val="004242D7"/>
    <w:rsid w:val="004250EA"/>
    <w:rsid w:val="00425C13"/>
    <w:rsid w:val="004261B6"/>
    <w:rsid w:val="0042693C"/>
    <w:rsid w:val="00427EAA"/>
    <w:rsid w:val="004300D9"/>
    <w:rsid w:val="004306D6"/>
    <w:rsid w:val="00430DA6"/>
    <w:rsid w:val="00431998"/>
    <w:rsid w:val="004320F2"/>
    <w:rsid w:val="00433F39"/>
    <w:rsid w:val="00434D1C"/>
    <w:rsid w:val="0043558D"/>
    <w:rsid w:val="004361D6"/>
    <w:rsid w:val="0043641B"/>
    <w:rsid w:val="00436574"/>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FFD"/>
    <w:rsid w:val="004504F0"/>
    <w:rsid w:val="004517E5"/>
    <w:rsid w:val="00452896"/>
    <w:rsid w:val="00454D73"/>
    <w:rsid w:val="00454E44"/>
    <w:rsid w:val="0045525D"/>
    <w:rsid w:val="00455379"/>
    <w:rsid w:val="004553DE"/>
    <w:rsid w:val="00456F9A"/>
    <w:rsid w:val="00457745"/>
    <w:rsid w:val="00460310"/>
    <w:rsid w:val="00460CA5"/>
    <w:rsid w:val="0046123A"/>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C19"/>
    <w:rsid w:val="00470D04"/>
    <w:rsid w:val="0047117B"/>
    <w:rsid w:val="00471867"/>
    <w:rsid w:val="004722BC"/>
    <w:rsid w:val="00472963"/>
    <w:rsid w:val="00472E68"/>
    <w:rsid w:val="00473CF5"/>
    <w:rsid w:val="004749BD"/>
    <w:rsid w:val="00474D2B"/>
    <w:rsid w:val="00475591"/>
    <w:rsid w:val="0047619C"/>
    <w:rsid w:val="00476579"/>
    <w:rsid w:val="00476A47"/>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52F6"/>
    <w:rsid w:val="004958B3"/>
    <w:rsid w:val="004960B5"/>
    <w:rsid w:val="00496685"/>
    <w:rsid w:val="00496E18"/>
    <w:rsid w:val="00496E43"/>
    <w:rsid w:val="004974D8"/>
    <w:rsid w:val="004A0765"/>
    <w:rsid w:val="004A08E2"/>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40B"/>
    <w:rsid w:val="004C5CF3"/>
    <w:rsid w:val="004C77DB"/>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57CB"/>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67C0"/>
    <w:rsid w:val="00527158"/>
    <w:rsid w:val="00530C17"/>
    <w:rsid w:val="00530DA1"/>
    <w:rsid w:val="00530F97"/>
    <w:rsid w:val="0053262C"/>
    <w:rsid w:val="005326E7"/>
    <w:rsid w:val="00533489"/>
    <w:rsid w:val="0053355D"/>
    <w:rsid w:val="00533989"/>
    <w:rsid w:val="00534395"/>
    <w:rsid w:val="00534468"/>
    <w:rsid w:val="005358F5"/>
    <w:rsid w:val="00536021"/>
    <w:rsid w:val="00536BFB"/>
    <w:rsid w:val="00536CCF"/>
    <w:rsid w:val="00536FD1"/>
    <w:rsid w:val="005370B6"/>
    <w:rsid w:val="005370DC"/>
    <w:rsid w:val="00537173"/>
    <w:rsid w:val="00537450"/>
    <w:rsid w:val="00537694"/>
    <w:rsid w:val="005378EA"/>
    <w:rsid w:val="00537D28"/>
    <w:rsid w:val="00537E15"/>
    <w:rsid w:val="00540468"/>
    <w:rsid w:val="005409F4"/>
    <w:rsid w:val="00540D68"/>
    <w:rsid w:val="005422AF"/>
    <w:rsid w:val="00542491"/>
    <w:rsid w:val="0054321E"/>
    <w:rsid w:val="00543250"/>
    <w:rsid w:val="00543262"/>
    <w:rsid w:val="0054371E"/>
    <w:rsid w:val="0054449E"/>
    <w:rsid w:val="00544728"/>
    <w:rsid w:val="00544B52"/>
    <w:rsid w:val="005457B4"/>
    <w:rsid w:val="00545BDE"/>
    <w:rsid w:val="00545CE7"/>
    <w:rsid w:val="00545F4E"/>
    <w:rsid w:val="00546808"/>
    <w:rsid w:val="00546CFA"/>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3EDE"/>
    <w:rsid w:val="00564FB7"/>
    <w:rsid w:val="00565307"/>
    <w:rsid w:val="0056625A"/>
    <w:rsid w:val="00567040"/>
    <w:rsid w:val="005670AA"/>
    <w:rsid w:val="005716B8"/>
    <w:rsid w:val="00571702"/>
    <w:rsid w:val="00571F29"/>
    <w:rsid w:val="00572E1F"/>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36E"/>
    <w:rsid w:val="005A1236"/>
    <w:rsid w:val="005A16C6"/>
    <w:rsid w:val="005A1D54"/>
    <w:rsid w:val="005A2C7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3D9"/>
    <w:rsid w:val="005E0E50"/>
    <w:rsid w:val="005E1CC2"/>
    <w:rsid w:val="005E1F72"/>
    <w:rsid w:val="005E24FD"/>
    <w:rsid w:val="005E2581"/>
    <w:rsid w:val="005E271E"/>
    <w:rsid w:val="005E2F4D"/>
    <w:rsid w:val="005E2FA5"/>
    <w:rsid w:val="005E3097"/>
    <w:rsid w:val="005E3501"/>
    <w:rsid w:val="005E3FC4"/>
    <w:rsid w:val="005E414C"/>
    <w:rsid w:val="005E4C8D"/>
    <w:rsid w:val="005E573E"/>
    <w:rsid w:val="005E5FFF"/>
    <w:rsid w:val="005E6032"/>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DD3"/>
    <w:rsid w:val="00603A00"/>
    <w:rsid w:val="0060505A"/>
    <w:rsid w:val="0060526C"/>
    <w:rsid w:val="00606328"/>
    <w:rsid w:val="00606479"/>
    <w:rsid w:val="0060652B"/>
    <w:rsid w:val="00606B84"/>
    <w:rsid w:val="0060715C"/>
    <w:rsid w:val="006124A7"/>
    <w:rsid w:val="00612BDF"/>
    <w:rsid w:val="00613DE3"/>
    <w:rsid w:val="00614934"/>
    <w:rsid w:val="00614AC6"/>
    <w:rsid w:val="00615570"/>
    <w:rsid w:val="006158AD"/>
    <w:rsid w:val="00616808"/>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D52"/>
    <w:rsid w:val="006368CC"/>
    <w:rsid w:val="00637DAB"/>
    <w:rsid w:val="00640081"/>
    <w:rsid w:val="00640568"/>
    <w:rsid w:val="00641AD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3B5"/>
    <w:rsid w:val="006647B9"/>
    <w:rsid w:val="00664A10"/>
    <w:rsid w:val="006657A3"/>
    <w:rsid w:val="006657EE"/>
    <w:rsid w:val="00667A56"/>
    <w:rsid w:val="0067102D"/>
    <w:rsid w:val="00671A82"/>
    <w:rsid w:val="00672163"/>
    <w:rsid w:val="0067229B"/>
    <w:rsid w:val="00672968"/>
    <w:rsid w:val="00675564"/>
    <w:rsid w:val="0067579A"/>
    <w:rsid w:val="00676178"/>
    <w:rsid w:val="00676337"/>
    <w:rsid w:val="00677658"/>
    <w:rsid w:val="00677C72"/>
    <w:rsid w:val="00680548"/>
    <w:rsid w:val="006818C6"/>
    <w:rsid w:val="00682CB0"/>
    <w:rsid w:val="00684F86"/>
    <w:rsid w:val="00685962"/>
    <w:rsid w:val="00685A30"/>
    <w:rsid w:val="00685C48"/>
    <w:rsid w:val="00686AE3"/>
    <w:rsid w:val="00691009"/>
    <w:rsid w:val="006912BB"/>
    <w:rsid w:val="00692C09"/>
    <w:rsid w:val="00692FA3"/>
    <w:rsid w:val="00693C4E"/>
    <w:rsid w:val="006953B6"/>
    <w:rsid w:val="0069555B"/>
    <w:rsid w:val="0069568D"/>
    <w:rsid w:val="0069599B"/>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14F3"/>
    <w:rsid w:val="006B2824"/>
    <w:rsid w:val="006B2F02"/>
    <w:rsid w:val="006B32F5"/>
    <w:rsid w:val="006B3E66"/>
    <w:rsid w:val="006B4238"/>
    <w:rsid w:val="006B5588"/>
    <w:rsid w:val="006B572D"/>
    <w:rsid w:val="006B5849"/>
    <w:rsid w:val="006B62F2"/>
    <w:rsid w:val="006B6951"/>
    <w:rsid w:val="006B739E"/>
    <w:rsid w:val="006B7A24"/>
    <w:rsid w:val="006B7B8E"/>
    <w:rsid w:val="006C08B6"/>
    <w:rsid w:val="006C0940"/>
    <w:rsid w:val="006C102F"/>
    <w:rsid w:val="006C1078"/>
    <w:rsid w:val="006C1293"/>
    <w:rsid w:val="006C12EC"/>
    <w:rsid w:val="006C135E"/>
    <w:rsid w:val="006C1D25"/>
    <w:rsid w:val="006C2178"/>
    <w:rsid w:val="006C3115"/>
    <w:rsid w:val="006C3873"/>
    <w:rsid w:val="006C3909"/>
    <w:rsid w:val="006C3BA3"/>
    <w:rsid w:val="006C47B0"/>
    <w:rsid w:val="006C47F0"/>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6413"/>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1C73"/>
    <w:rsid w:val="00712311"/>
    <w:rsid w:val="00712DB8"/>
    <w:rsid w:val="00712DEB"/>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0556"/>
    <w:rsid w:val="00731BD1"/>
    <w:rsid w:val="00731D26"/>
    <w:rsid w:val="007320DA"/>
    <w:rsid w:val="0073255D"/>
    <w:rsid w:val="00734A5D"/>
    <w:rsid w:val="00735365"/>
    <w:rsid w:val="00736A43"/>
    <w:rsid w:val="00737986"/>
    <w:rsid w:val="00737B2F"/>
    <w:rsid w:val="00737D93"/>
    <w:rsid w:val="00737F14"/>
    <w:rsid w:val="00740919"/>
    <w:rsid w:val="0074145B"/>
    <w:rsid w:val="00741BB7"/>
    <w:rsid w:val="00742929"/>
    <w:rsid w:val="00742FA7"/>
    <w:rsid w:val="007431AB"/>
    <w:rsid w:val="0074334C"/>
    <w:rsid w:val="00744742"/>
    <w:rsid w:val="00744D01"/>
    <w:rsid w:val="00745561"/>
    <w:rsid w:val="00747893"/>
    <w:rsid w:val="007478B5"/>
    <w:rsid w:val="00750406"/>
    <w:rsid w:val="0075067F"/>
    <w:rsid w:val="00750AED"/>
    <w:rsid w:val="00751116"/>
    <w:rsid w:val="007525C0"/>
    <w:rsid w:val="00752C64"/>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5C3"/>
    <w:rsid w:val="007811AE"/>
    <w:rsid w:val="007813EB"/>
    <w:rsid w:val="00781688"/>
    <w:rsid w:val="00782D3C"/>
    <w:rsid w:val="00782F48"/>
    <w:rsid w:val="0078375F"/>
    <w:rsid w:val="0078387F"/>
    <w:rsid w:val="007839E7"/>
    <w:rsid w:val="00784B86"/>
    <w:rsid w:val="00784CB7"/>
    <w:rsid w:val="0078543B"/>
    <w:rsid w:val="00785E88"/>
    <w:rsid w:val="007862B1"/>
    <w:rsid w:val="00786DDF"/>
    <w:rsid w:val="0078774A"/>
    <w:rsid w:val="00787BB2"/>
    <w:rsid w:val="007912D3"/>
    <w:rsid w:val="00791764"/>
    <w:rsid w:val="007930CD"/>
    <w:rsid w:val="00793108"/>
    <w:rsid w:val="00793967"/>
    <w:rsid w:val="00793E8B"/>
    <w:rsid w:val="007942E8"/>
    <w:rsid w:val="00794790"/>
    <w:rsid w:val="00794CDD"/>
    <w:rsid w:val="0079574B"/>
    <w:rsid w:val="00796076"/>
    <w:rsid w:val="007961A6"/>
    <w:rsid w:val="007968A3"/>
    <w:rsid w:val="0079727E"/>
    <w:rsid w:val="00797894"/>
    <w:rsid w:val="007A16FB"/>
    <w:rsid w:val="007A1F42"/>
    <w:rsid w:val="007A2020"/>
    <w:rsid w:val="007A2E03"/>
    <w:rsid w:val="007A2E3D"/>
    <w:rsid w:val="007A2FC9"/>
    <w:rsid w:val="007A3EE6"/>
    <w:rsid w:val="007A3F75"/>
    <w:rsid w:val="007A4390"/>
    <w:rsid w:val="007A4BB9"/>
    <w:rsid w:val="007A518F"/>
    <w:rsid w:val="007A5810"/>
    <w:rsid w:val="007A5D9F"/>
    <w:rsid w:val="007A5E2D"/>
    <w:rsid w:val="007A7DEB"/>
    <w:rsid w:val="007B188A"/>
    <w:rsid w:val="007B1D51"/>
    <w:rsid w:val="007B203B"/>
    <w:rsid w:val="007B207A"/>
    <w:rsid w:val="007B2E21"/>
    <w:rsid w:val="007B36E4"/>
    <w:rsid w:val="007B3D9D"/>
    <w:rsid w:val="007B6811"/>
    <w:rsid w:val="007B70B2"/>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E45"/>
    <w:rsid w:val="007D4017"/>
    <w:rsid w:val="007D53C3"/>
    <w:rsid w:val="007D716A"/>
    <w:rsid w:val="007D7707"/>
    <w:rsid w:val="007E0DD7"/>
    <w:rsid w:val="007E0E5F"/>
    <w:rsid w:val="007E0EA0"/>
    <w:rsid w:val="007E0EB8"/>
    <w:rsid w:val="007E15A7"/>
    <w:rsid w:val="007E1A5C"/>
    <w:rsid w:val="007E238F"/>
    <w:rsid w:val="007E39F5"/>
    <w:rsid w:val="007E3AEE"/>
    <w:rsid w:val="007E46FE"/>
    <w:rsid w:val="007E6027"/>
    <w:rsid w:val="007E6804"/>
    <w:rsid w:val="007E6E01"/>
    <w:rsid w:val="007F12DE"/>
    <w:rsid w:val="007F1314"/>
    <w:rsid w:val="007F1F51"/>
    <w:rsid w:val="007F281F"/>
    <w:rsid w:val="007F3495"/>
    <w:rsid w:val="007F3D95"/>
    <w:rsid w:val="007F445C"/>
    <w:rsid w:val="007F503F"/>
    <w:rsid w:val="007F5A5F"/>
    <w:rsid w:val="007F6033"/>
    <w:rsid w:val="007F6722"/>
    <w:rsid w:val="007F6A3F"/>
    <w:rsid w:val="007F6C6F"/>
    <w:rsid w:val="008011E4"/>
    <w:rsid w:val="008013DA"/>
    <w:rsid w:val="008014F3"/>
    <w:rsid w:val="00802147"/>
    <w:rsid w:val="00802E68"/>
    <w:rsid w:val="0080437A"/>
    <w:rsid w:val="00804696"/>
    <w:rsid w:val="00805DEA"/>
    <w:rsid w:val="008061D6"/>
    <w:rsid w:val="00806303"/>
    <w:rsid w:val="008069F0"/>
    <w:rsid w:val="00807178"/>
    <w:rsid w:val="0080763E"/>
    <w:rsid w:val="00807F1E"/>
    <w:rsid w:val="00807F3B"/>
    <w:rsid w:val="008105B4"/>
    <w:rsid w:val="00810640"/>
    <w:rsid w:val="00811D16"/>
    <w:rsid w:val="0081201B"/>
    <w:rsid w:val="008128C9"/>
    <w:rsid w:val="0081381F"/>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5E63"/>
    <w:rsid w:val="00826193"/>
    <w:rsid w:val="008264EB"/>
    <w:rsid w:val="00830036"/>
    <w:rsid w:val="00830769"/>
    <w:rsid w:val="00831C52"/>
    <w:rsid w:val="00831CAC"/>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1105"/>
    <w:rsid w:val="00842193"/>
    <w:rsid w:val="00842CDF"/>
    <w:rsid w:val="00842DEA"/>
    <w:rsid w:val="008435A4"/>
    <w:rsid w:val="008435DB"/>
    <w:rsid w:val="00843892"/>
    <w:rsid w:val="00844434"/>
    <w:rsid w:val="00845AA5"/>
    <w:rsid w:val="008468D1"/>
    <w:rsid w:val="0084752A"/>
    <w:rsid w:val="008475F7"/>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3315"/>
    <w:rsid w:val="0087341E"/>
    <w:rsid w:val="0087360C"/>
    <w:rsid w:val="00873E83"/>
    <w:rsid w:val="00873FE9"/>
    <w:rsid w:val="008743F2"/>
    <w:rsid w:val="008749D7"/>
    <w:rsid w:val="008769B4"/>
    <w:rsid w:val="008777E0"/>
    <w:rsid w:val="00877F78"/>
    <w:rsid w:val="0088001E"/>
    <w:rsid w:val="00880500"/>
    <w:rsid w:val="00881B23"/>
    <w:rsid w:val="00881C05"/>
    <w:rsid w:val="00881C22"/>
    <w:rsid w:val="0088384C"/>
    <w:rsid w:val="00884204"/>
    <w:rsid w:val="00884822"/>
    <w:rsid w:val="00886035"/>
    <w:rsid w:val="00886AA6"/>
    <w:rsid w:val="00886E87"/>
    <w:rsid w:val="00886EFE"/>
    <w:rsid w:val="008870AF"/>
    <w:rsid w:val="00887807"/>
    <w:rsid w:val="008916DE"/>
    <w:rsid w:val="008920F8"/>
    <w:rsid w:val="0089384E"/>
    <w:rsid w:val="00893E05"/>
    <w:rsid w:val="008957DB"/>
    <w:rsid w:val="00895B57"/>
    <w:rsid w:val="00895F91"/>
    <w:rsid w:val="00896053"/>
    <w:rsid w:val="00896212"/>
    <w:rsid w:val="0089622B"/>
    <w:rsid w:val="00896A13"/>
    <w:rsid w:val="008A0698"/>
    <w:rsid w:val="008A0AF2"/>
    <w:rsid w:val="008A0D1B"/>
    <w:rsid w:val="008A120F"/>
    <w:rsid w:val="008A1E8D"/>
    <w:rsid w:val="008A24FA"/>
    <w:rsid w:val="008A2FF1"/>
    <w:rsid w:val="008A345D"/>
    <w:rsid w:val="008A3652"/>
    <w:rsid w:val="008A3C43"/>
    <w:rsid w:val="008A403C"/>
    <w:rsid w:val="008A4DA3"/>
    <w:rsid w:val="008A4FFE"/>
    <w:rsid w:val="008A56AD"/>
    <w:rsid w:val="008A5CEA"/>
    <w:rsid w:val="008A73D0"/>
    <w:rsid w:val="008A7905"/>
    <w:rsid w:val="008B12AF"/>
    <w:rsid w:val="008B1605"/>
    <w:rsid w:val="008B1B4F"/>
    <w:rsid w:val="008B3AFA"/>
    <w:rsid w:val="008B4DB1"/>
    <w:rsid w:val="008B4FDA"/>
    <w:rsid w:val="008B5224"/>
    <w:rsid w:val="008B73CD"/>
    <w:rsid w:val="008C0804"/>
    <w:rsid w:val="008C0E12"/>
    <w:rsid w:val="008C17DA"/>
    <w:rsid w:val="008C1D72"/>
    <w:rsid w:val="008C1FC8"/>
    <w:rsid w:val="008C2E27"/>
    <w:rsid w:val="008C343E"/>
    <w:rsid w:val="008C353D"/>
    <w:rsid w:val="008C3893"/>
    <w:rsid w:val="008C417C"/>
    <w:rsid w:val="008C5FC1"/>
    <w:rsid w:val="008C6A78"/>
    <w:rsid w:val="008C750C"/>
    <w:rsid w:val="008D0121"/>
    <w:rsid w:val="008D09C1"/>
    <w:rsid w:val="008D0FB6"/>
    <w:rsid w:val="008D11AA"/>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C0"/>
    <w:rsid w:val="008E24DC"/>
    <w:rsid w:val="008E3548"/>
    <w:rsid w:val="008E38E6"/>
    <w:rsid w:val="008E3B1B"/>
    <w:rsid w:val="008E4010"/>
    <w:rsid w:val="008E43BF"/>
    <w:rsid w:val="008E4477"/>
    <w:rsid w:val="008E4CA9"/>
    <w:rsid w:val="008E5B7C"/>
    <w:rsid w:val="008E5C09"/>
    <w:rsid w:val="008E60B3"/>
    <w:rsid w:val="008E6F39"/>
    <w:rsid w:val="008F0D5B"/>
    <w:rsid w:val="008F0FA2"/>
    <w:rsid w:val="008F13BF"/>
    <w:rsid w:val="008F1751"/>
    <w:rsid w:val="008F2365"/>
    <w:rsid w:val="008F2B76"/>
    <w:rsid w:val="008F527F"/>
    <w:rsid w:val="008F556C"/>
    <w:rsid w:val="008F6B52"/>
    <w:rsid w:val="008F6B74"/>
    <w:rsid w:val="009021FE"/>
    <w:rsid w:val="00902BB9"/>
    <w:rsid w:val="00902D0C"/>
    <w:rsid w:val="00903898"/>
    <w:rsid w:val="0090481C"/>
    <w:rsid w:val="00904926"/>
    <w:rsid w:val="0090510C"/>
    <w:rsid w:val="00905984"/>
    <w:rsid w:val="00906104"/>
    <w:rsid w:val="00906204"/>
    <w:rsid w:val="00906D65"/>
    <w:rsid w:val="0091042F"/>
    <w:rsid w:val="0091064F"/>
    <w:rsid w:val="00910F71"/>
    <w:rsid w:val="00911262"/>
    <w:rsid w:val="009114A5"/>
    <w:rsid w:val="009123CA"/>
    <w:rsid w:val="00915104"/>
    <w:rsid w:val="00915337"/>
    <w:rsid w:val="009160C2"/>
    <w:rsid w:val="009165A7"/>
    <w:rsid w:val="00916A53"/>
    <w:rsid w:val="00917234"/>
    <w:rsid w:val="0091775C"/>
    <w:rsid w:val="00917FAA"/>
    <w:rsid w:val="00920009"/>
    <w:rsid w:val="00921032"/>
    <w:rsid w:val="00922306"/>
    <w:rsid w:val="009229DF"/>
    <w:rsid w:val="00926265"/>
    <w:rsid w:val="00926875"/>
    <w:rsid w:val="00931A1F"/>
    <w:rsid w:val="00932E8F"/>
    <w:rsid w:val="00933457"/>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D03"/>
    <w:rsid w:val="00950B73"/>
    <w:rsid w:val="00951393"/>
    <w:rsid w:val="0095176C"/>
    <w:rsid w:val="0095199F"/>
    <w:rsid w:val="00952593"/>
    <w:rsid w:val="0095356C"/>
    <w:rsid w:val="009535ED"/>
    <w:rsid w:val="00953F12"/>
    <w:rsid w:val="00954B19"/>
    <w:rsid w:val="00954B56"/>
    <w:rsid w:val="00954F59"/>
    <w:rsid w:val="009559AB"/>
    <w:rsid w:val="00955A1E"/>
    <w:rsid w:val="00955CC1"/>
    <w:rsid w:val="00955E87"/>
    <w:rsid w:val="00956D11"/>
    <w:rsid w:val="00960802"/>
    <w:rsid w:val="00961895"/>
    <w:rsid w:val="00962585"/>
    <w:rsid w:val="00962791"/>
    <w:rsid w:val="00962A76"/>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4DD5"/>
    <w:rsid w:val="009750D7"/>
    <w:rsid w:val="00975F7E"/>
    <w:rsid w:val="00976CDA"/>
    <w:rsid w:val="009771B9"/>
    <w:rsid w:val="009775DB"/>
    <w:rsid w:val="009813C4"/>
    <w:rsid w:val="00981540"/>
    <w:rsid w:val="0098244A"/>
    <w:rsid w:val="00983AF5"/>
    <w:rsid w:val="00984456"/>
    <w:rsid w:val="00984BDB"/>
    <w:rsid w:val="00985291"/>
    <w:rsid w:val="00987A57"/>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686"/>
    <w:rsid w:val="009A05AC"/>
    <w:rsid w:val="009A171D"/>
    <w:rsid w:val="009A1B95"/>
    <w:rsid w:val="009A2706"/>
    <w:rsid w:val="009A2FDE"/>
    <w:rsid w:val="009A30B4"/>
    <w:rsid w:val="009A30B5"/>
    <w:rsid w:val="009A5190"/>
    <w:rsid w:val="009A5832"/>
    <w:rsid w:val="009A73D5"/>
    <w:rsid w:val="009A7602"/>
    <w:rsid w:val="009A796C"/>
    <w:rsid w:val="009A7E8F"/>
    <w:rsid w:val="009B0273"/>
    <w:rsid w:val="009B0824"/>
    <w:rsid w:val="009B0DA1"/>
    <w:rsid w:val="009B1175"/>
    <w:rsid w:val="009B3450"/>
    <w:rsid w:val="009B3CA3"/>
    <w:rsid w:val="009B4312"/>
    <w:rsid w:val="009B4552"/>
    <w:rsid w:val="009B50F0"/>
    <w:rsid w:val="009B5889"/>
    <w:rsid w:val="009B58F7"/>
    <w:rsid w:val="009B5ED1"/>
    <w:rsid w:val="009B6D58"/>
    <w:rsid w:val="009B7CEC"/>
    <w:rsid w:val="009C03F8"/>
    <w:rsid w:val="009C1A9B"/>
    <w:rsid w:val="009C1D0F"/>
    <w:rsid w:val="009C3467"/>
    <w:rsid w:val="009C370D"/>
    <w:rsid w:val="009C3A21"/>
    <w:rsid w:val="009C3B73"/>
    <w:rsid w:val="009C3EC5"/>
    <w:rsid w:val="009C4C12"/>
    <w:rsid w:val="009C6103"/>
    <w:rsid w:val="009C7DD3"/>
    <w:rsid w:val="009D03A4"/>
    <w:rsid w:val="009D092B"/>
    <w:rsid w:val="009D158E"/>
    <w:rsid w:val="009D23F0"/>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80B"/>
    <w:rsid w:val="009E4A0F"/>
    <w:rsid w:val="009E4D53"/>
    <w:rsid w:val="009E7100"/>
    <w:rsid w:val="009F0660"/>
    <w:rsid w:val="009F06BA"/>
    <w:rsid w:val="009F08FC"/>
    <w:rsid w:val="009F18D0"/>
    <w:rsid w:val="009F1EDC"/>
    <w:rsid w:val="009F1FF7"/>
    <w:rsid w:val="009F337A"/>
    <w:rsid w:val="009F4638"/>
    <w:rsid w:val="009F5D9B"/>
    <w:rsid w:val="009F64A7"/>
    <w:rsid w:val="009F7683"/>
    <w:rsid w:val="009F7C54"/>
    <w:rsid w:val="009F7D78"/>
    <w:rsid w:val="00A00BCA"/>
    <w:rsid w:val="00A00C5A"/>
    <w:rsid w:val="00A00D05"/>
    <w:rsid w:val="00A00E74"/>
    <w:rsid w:val="00A01BAA"/>
    <w:rsid w:val="00A0285A"/>
    <w:rsid w:val="00A031C9"/>
    <w:rsid w:val="00A04DB0"/>
    <w:rsid w:val="00A05038"/>
    <w:rsid w:val="00A06957"/>
    <w:rsid w:val="00A0752B"/>
    <w:rsid w:val="00A10D1E"/>
    <w:rsid w:val="00A10D1F"/>
    <w:rsid w:val="00A112E2"/>
    <w:rsid w:val="00A1152B"/>
    <w:rsid w:val="00A11BD0"/>
    <w:rsid w:val="00A11BDE"/>
    <w:rsid w:val="00A11F49"/>
    <w:rsid w:val="00A1295D"/>
    <w:rsid w:val="00A12A5E"/>
    <w:rsid w:val="00A12C95"/>
    <w:rsid w:val="00A12E9C"/>
    <w:rsid w:val="00A132C6"/>
    <w:rsid w:val="00A14ED9"/>
    <w:rsid w:val="00A150A9"/>
    <w:rsid w:val="00A15223"/>
    <w:rsid w:val="00A1623D"/>
    <w:rsid w:val="00A174F2"/>
    <w:rsid w:val="00A20B69"/>
    <w:rsid w:val="00A20F71"/>
    <w:rsid w:val="00A222D7"/>
    <w:rsid w:val="00A22548"/>
    <w:rsid w:val="00A22EB5"/>
    <w:rsid w:val="00A24827"/>
    <w:rsid w:val="00A249DB"/>
    <w:rsid w:val="00A24F80"/>
    <w:rsid w:val="00A250D5"/>
    <w:rsid w:val="00A27FAF"/>
    <w:rsid w:val="00A3062D"/>
    <w:rsid w:val="00A30B3F"/>
    <w:rsid w:val="00A31A12"/>
    <w:rsid w:val="00A31F51"/>
    <w:rsid w:val="00A3284C"/>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49C1"/>
    <w:rsid w:val="00A54C71"/>
    <w:rsid w:val="00A5512C"/>
    <w:rsid w:val="00A558B9"/>
    <w:rsid w:val="00A55E59"/>
    <w:rsid w:val="00A55FEE"/>
    <w:rsid w:val="00A57158"/>
    <w:rsid w:val="00A572D8"/>
    <w:rsid w:val="00A5748C"/>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79D8"/>
    <w:rsid w:val="00A77A26"/>
    <w:rsid w:val="00A8134C"/>
    <w:rsid w:val="00A81620"/>
    <w:rsid w:val="00A81DD5"/>
    <w:rsid w:val="00A8328A"/>
    <w:rsid w:val="00A84545"/>
    <w:rsid w:val="00A85E5D"/>
    <w:rsid w:val="00A86963"/>
    <w:rsid w:val="00A87140"/>
    <w:rsid w:val="00A905A7"/>
    <w:rsid w:val="00A919FA"/>
    <w:rsid w:val="00A921FF"/>
    <w:rsid w:val="00A935CC"/>
    <w:rsid w:val="00A93710"/>
    <w:rsid w:val="00A938FA"/>
    <w:rsid w:val="00A95C09"/>
    <w:rsid w:val="00A96293"/>
    <w:rsid w:val="00A96817"/>
    <w:rsid w:val="00A9786A"/>
    <w:rsid w:val="00AA0AD8"/>
    <w:rsid w:val="00AA0F00"/>
    <w:rsid w:val="00AA0F7B"/>
    <w:rsid w:val="00AA13E4"/>
    <w:rsid w:val="00AA1568"/>
    <w:rsid w:val="00AA18C8"/>
    <w:rsid w:val="00AA1BBF"/>
    <w:rsid w:val="00AA1CA1"/>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4E9"/>
    <w:rsid w:val="00AB5AF2"/>
    <w:rsid w:val="00AB5D5B"/>
    <w:rsid w:val="00AB5E50"/>
    <w:rsid w:val="00AB64C0"/>
    <w:rsid w:val="00AB77E2"/>
    <w:rsid w:val="00AB7D2E"/>
    <w:rsid w:val="00AC082E"/>
    <w:rsid w:val="00AC3F2F"/>
    <w:rsid w:val="00AC45C7"/>
    <w:rsid w:val="00AC4A7E"/>
    <w:rsid w:val="00AC4EAF"/>
    <w:rsid w:val="00AC5807"/>
    <w:rsid w:val="00AC743C"/>
    <w:rsid w:val="00AC7A2E"/>
    <w:rsid w:val="00AD0AB3"/>
    <w:rsid w:val="00AD0BEB"/>
    <w:rsid w:val="00AD1BFE"/>
    <w:rsid w:val="00AD305B"/>
    <w:rsid w:val="00AD34C9"/>
    <w:rsid w:val="00AD503B"/>
    <w:rsid w:val="00AD522C"/>
    <w:rsid w:val="00AD6D6A"/>
    <w:rsid w:val="00AD732D"/>
    <w:rsid w:val="00AD7B20"/>
    <w:rsid w:val="00AE1606"/>
    <w:rsid w:val="00AE210D"/>
    <w:rsid w:val="00AE224E"/>
    <w:rsid w:val="00AE26C8"/>
    <w:rsid w:val="00AE33D5"/>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4E29"/>
    <w:rsid w:val="00AF541C"/>
    <w:rsid w:val="00AF564E"/>
    <w:rsid w:val="00AF582B"/>
    <w:rsid w:val="00AF591C"/>
    <w:rsid w:val="00AF5B0F"/>
    <w:rsid w:val="00AF5CA3"/>
    <w:rsid w:val="00AF63B4"/>
    <w:rsid w:val="00AF7BE8"/>
    <w:rsid w:val="00B011DF"/>
    <w:rsid w:val="00B012C7"/>
    <w:rsid w:val="00B01568"/>
    <w:rsid w:val="00B01CA2"/>
    <w:rsid w:val="00B025A2"/>
    <w:rsid w:val="00B027B8"/>
    <w:rsid w:val="00B027EF"/>
    <w:rsid w:val="00B02A31"/>
    <w:rsid w:val="00B038E9"/>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2066D"/>
    <w:rsid w:val="00B21689"/>
    <w:rsid w:val="00B217A5"/>
    <w:rsid w:val="00B2283B"/>
    <w:rsid w:val="00B22CED"/>
    <w:rsid w:val="00B231A8"/>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CB"/>
    <w:rsid w:val="00B7771E"/>
    <w:rsid w:val="00B81934"/>
    <w:rsid w:val="00B81AD3"/>
    <w:rsid w:val="00B824A3"/>
    <w:rsid w:val="00B834EF"/>
    <w:rsid w:val="00B83C84"/>
    <w:rsid w:val="00B84F37"/>
    <w:rsid w:val="00B853BF"/>
    <w:rsid w:val="00B8636F"/>
    <w:rsid w:val="00B86BCB"/>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97F4B"/>
    <w:rsid w:val="00BA0320"/>
    <w:rsid w:val="00BA08DC"/>
    <w:rsid w:val="00BA3554"/>
    <w:rsid w:val="00BA3B3E"/>
    <w:rsid w:val="00BA6100"/>
    <w:rsid w:val="00BA632C"/>
    <w:rsid w:val="00BB046F"/>
    <w:rsid w:val="00BB0E2D"/>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336"/>
    <w:rsid w:val="00BC7AF7"/>
    <w:rsid w:val="00BD0588"/>
    <w:rsid w:val="00BD0D0A"/>
    <w:rsid w:val="00BD279E"/>
    <w:rsid w:val="00BD2920"/>
    <w:rsid w:val="00BD3B55"/>
    <w:rsid w:val="00BD4280"/>
    <w:rsid w:val="00BD4817"/>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272"/>
    <w:rsid w:val="00BF3AB1"/>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6BBA"/>
    <w:rsid w:val="00C57D7E"/>
    <w:rsid w:val="00C6056C"/>
    <w:rsid w:val="00C611EE"/>
    <w:rsid w:val="00C61A63"/>
    <w:rsid w:val="00C62214"/>
    <w:rsid w:val="00C6256F"/>
    <w:rsid w:val="00C6329E"/>
    <w:rsid w:val="00C63E1C"/>
    <w:rsid w:val="00C6467B"/>
    <w:rsid w:val="00C647D8"/>
    <w:rsid w:val="00C648B6"/>
    <w:rsid w:val="00C64BF0"/>
    <w:rsid w:val="00C66474"/>
    <w:rsid w:val="00C66A65"/>
    <w:rsid w:val="00C67E80"/>
    <w:rsid w:val="00C7042B"/>
    <w:rsid w:val="00C706F4"/>
    <w:rsid w:val="00C70B5C"/>
    <w:rsid w:val="00C71E26"/>
    <w:rsid w:val="00C72606"/>
    <w:rsid w:val="00C727E5"/>
    <w:rsid w:val="00C72D0E"/>
    <w:rsid w:val="00C72E21"/>
    <w:rsid w:val="00C73E62"/>
    <w:rsid w:val="00C74A89"/>
    <w:rsid w:val="00C752FC"/>
    <w:rsid w:val="00C75A7D"/>
    <w:rsid w:val="00C803BA"/>
    <w:rsid w:val="00C8055A"/>
    <w:rsid w:val="00C806B2"/>
    <w:rsid w:val="00C807D9"/>
    <w:rsid w:val="00C80B25"/>
    <w:rsid w:val="00C80D21"/>
    <w:rsid w:val="00C813A9"/>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FF9"/>
    <w:rsid w:val="00C95B0F"/>
    <w:rsid w:val="00C96127"/>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A8D"/>
    <w:rsid w:val="00CC16CF"/>
    <w:rsid w:val="00CC3419"/>
    <w:rsid w:val="00CC3A77"/>
    <w:rsid w:val="00CC43F3"/>
    <w:rsid w:val="00CC49B7"/>
    <w:rsid w:val="00CC518E"/>
    <w:rsid w:val="00CC73F0"/>
    <w:rsid w:val="00CC7693"/>
    <w:rsid w:val="00CD043A"/>
    <w:rsid w:val="00CD1616"/>
    <w:rsid w:val="00CD3548"/>
    <w:rsid w:val="00CD4190"/>
    <w:rsid w:val="00CD435C"/>
    <w:rsid w:val="00CD43C8"/>
    <w:rsid w:val="00CD4898"/>
    <w:rsid w:val="00CD495E"/>
    <w:rsid w:val="00CE0D95"/>
    <w:rsid w:val="00CE0DB0"/>
    <w:rsid w:val="00CE1B2C"/>
    <w:rsid w:val="00CE1D85"/>
    <w:rsid w:val="00CE2264"/>
    <w:rsid w:val="00CE23D8"/>
    <w:rsid w:val="00CE3A99"/>
    <w:rsid w:val="00CE418C"/>
    <w:rsid w:val="00CE4D1D"/>
    <w:rsid w:val="00CE67DC"/>
    <w:rsid w:val="00CE7B83"/>
    <w:rsid w:val="00CE7BF1"/>
    <w:rsid w:val="00CF093D"/>
    <w:rsid w:val="00CF0D0D"/>
    <w:rsid w:val="00CF12EE"/>
    <w:rsid w:val="00CF1653"/>
    <w:rsid w:val="00CF1742"/>
    <w:rsid w:val="00CF1CDC"/>
    <w:rsid w:val="00CF212B"/>
    <w:rsid w:val="00CF2170"/>
    <w:rsid w:val="00CF2191"/>
    <w:rsid w:val="00CF2304"/>
    <w:rsid w:val="00CF2378"/>
    <w:rsid w:val="00CF24D6"/>
    <w:rsid w:val="00CF30C0"/>
    <w:rsid w:val="00CF34D0"/>
    <w:rsid w:val="00CF3B8F"/>
    <w:rsid w:val="00CF3CF0"/>
    <w:rsid w:val="00CF7AC3"/>
    <w:rsid w:val="00D00401"/>
    <w:rsid w:val="00D0068C"/>
    <w:rsid w:val="00D008B5"/>
    <w:rsid w:val="00D00A61"/>
    <w:rsid w:val="00D00BED"/>
    <w:rsid w:val="00D01B3C"/>
    <w:rsid w:val="00D0210C"/>
    <w:rsid w:val="00D02861"/>
    <w:rsid w:val="00D03331"/>
    <w:rsid w:val="00D03E7C"/>
    <w:rsid w:val="00D048EE"/>
    <w:rsid w:val="00D04B17"/>
    <w:rsid w:val="00D0593D"/>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1A7"/>
    <w:rsid w:val="00D37A8C"/>
    <w:rsid w:val="00D4097A"/>
    <w:rsid w:val="00D411B6"/>
    <w:rsid w:val="00D433D6"/>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3D8"/>
    <w:rsid w:val="00D5440E"/>
    <w:rsid w:val="00D54E6F"/>
    <w:rsid w:val="00D5541F"/>
    <w:rsid w:val="00D5674E"/>
    <w:rsid w:val="00D56D2A"/>
    <w:rsid w:val="00D57126"/>
    <w:rsid w:val="00D571F0"/>
    <w:rsid w:val="00D57531"/>
    <w:rsid w:val="00D576B7"/>
    <w:rsid w:val="00D601DB"/>
    <w:rsid w:val="00D607BC"/>
    <w:rsid w:val="00D60E8B"/>
    <w:rsid w:val="00D612BC"/>
    <w:rsid w:val="00D61B60"/>
    <w:rsid w:val="00D61D87"/>
    <w:rsid w:val="00D627D0"/>
    <w:rsid w:val="00D62C0F"/>
    <w:rsid w:val="00D65B37"/>
    <w:rsid w:val="00D65BF2"/>
    <w:rsid w:val="00D65E4E"/>
    <w:rsid w:val="00D65EBA"/>
    <w:rsid w:val="00D67F67"/>
    <w:rsid w:val="00D71259"/>
    <w:rsid w:val="00D7354F"/>
    <w:rsid w:val="00D7435F"/>
    <w:rsid w:val="00D74CCE"/>
    <w:rsid w:val="00D758CA"/>
    <w:rsid w:val="00D75F27"/>
    <w:rsid w:val="00D76BBA"/>
    <w:rsid w:val="00D770E9"/>
    <w:rsid w:val="00D77618"/>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0A5C"/>
    <w:rsid w:val="00D9149C"/>
    <w:rsid w:val="00D91F8B"/>
    <w:rsid w:val="00D93027"/>
    <w:rsid w:val="00D93180"/>
    <w:rsid w:val="00D9388B"/>
    <w:rsid w:val="00D9650F"/>
    <w:rsid w:val="00D970D2"/>
    <w:rsid w:val="00D976EB"/>
    <w:rsid w:val="00DA0948"/>
    <w:rsid w:val="00DA0A4E"/>
    <w:rsid w:val="00DA0F94"/>
    <w:rsid w:val="00DA0FDD"/>
    <w:rsid w:val="00DA10C9"/>
    <w:rsid w:val="00DA1AF1"/>
    <w:rsid w:val="00DA2289"/>
    <w:rsid w:val="00DA2C85"/>
    <w:rsid w:val="00DA311C"/>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B76D9"/>
    <w:rsid w:val="00DC1B3F"/>
    <w:rsid w:val="00DC3470"/>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B31"/>
    <w:rsid w:val="00DE7F8F"/>
    <w:rsid w:val="00DF0D64"/>
    <w:rsid w:val="00DF11C4"/>
    <w:rsid w:val="00DF1625"/>
    <w:rsid w:val="00DF19A1"/>
    <w:rsid w:val="00DF1EF7"/>
    <w:rsid w:val="00DF5182"/>
    <w:rsid w:val="00DF5FA7"/>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10031"/>
    <w:rsid w:val="00E10BB7"/>
    <w:rsid w:val="00E12FC6"/>
    <w:rsid w:val="00E15826"/>
    <w:rsid w:val="00E1582E"/>
    <w:rsid w:val="00E15A77"/>
    <w:rsid w:val="00E161F1"/>
    <w:rsid w:val="00E16D54"/>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ACA"/>
    <w:rsid w:val="00E45C7F"/>
    <w:rsid w:val="00E46422"/>
    <w:rsid w:val="00E46DBA"/>
    <w:rsid w:val="00E50FCC"/>
    <w:rsid w:val="00E51117"/>
    <w:rsid w:val="00E51EEA"/>
    <w:rsid w:val="00E520F5"/>
    <w:rsid w:val="00E5348C"/>
    <w:rsid w:val="00E54297"/>
    <w:rsid w:val="00E54B2C"/>
    <w:rsid w:val="00E5510F"/>
    <w:rsid w:val="00E554C8"/>
    <w:rsid w:val="00E57C78"/>
    <w:rsid w:val="00E6008B"/>
    <w:rsid w:val="00E6021D"/>
    <w:rsid w:val="00E6044F"/>
    <w:rsid w:val="00E60526"/>
    <w:rsid w:val="00E61E2C"/>
    <w:rsid w:val="00E6289E"/>
    <w:rsid w:val="00E6367A"/>
    <w:rsid w:val="00E63C8D"/>
    <w:rsid w:val="00E64337"/>
    <w:rsid w:val="00E6441E"/>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4D9"/>
    <w:rsid w:val="00E765B7"/>
    <w:rsid w:val="00E76EDE"/>
    <w:rsid w:val="00E76F31"/>
    <w:rsid w:val="00E77EEE"/>
    <w:rsid w:val="00E801FF"/>
    <w:rsid w:val="00E805B6"/>
    <w:rsid w:val="00E805C3"/>
    <w:rsid w:val="00E81514"/>
    <w:rsid w:val="00E81D32"/>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5A9"/>
    <w:rsid w:val="00EB5989"/>
    <w:rsid w:val="00EB5AB1"/>
    <w:rsid w:val="00EB5F02"/>
    <w:rsid w:val="00EB602D"/>
    <w:rsid w:val="00EB6064"/>
    <w:rsid w:val="00EB6314"/>
    <w:rsid w:val="00EB6684"/>
    <w:rsid w:val="00EB6702"/>
    <w:rsid w:val="00EB6E54"/>
    <w:rsid w:val="00EB7570"/>
    <w:rsid w:val="00EC047A"/>
    <w:rsid w:val="00EC0C4F"/>
    <w:rsid w:val="00EC125B"/>
    <w:rsid w:val="00EC20A0"/>
    <w:rsid w:val="00EC20BC"/>
    <w:rsid w:val="00EC22F7"/>
    <w:rsid w:val="00EC2345"/>
    <w:rsid w:val="00EC2CDE"/>
    <w:rsid w:val="00EC4497"/>
    <w:rsid w:val="00EC49B0"/>
    <w:rsid w:val="00EC6281"/>
    <w:rsid w:val="00EC68F3"/>
    <w:rsid w:val="00EC7188"/>
    <w:rsid w:val="00EC759E"/>
    <w:rsid w:val="00EC7897"/>
    <w:rsid w:val="00ED01B4"/>
    <w:rsid w:val="00ED0338"/>
    <w:rsid w:val="00ED0BF3"/>
    <w:rsid w:val="00ED0DE3"/>
    <w:rsid w:val="00ED1056"/>
    <w:rsid w:val="00ED1142"/>
    <w:rsid w:val="00ED1170"/>
    <w:rsid w:val="00ED1461"/>
    <w:rsid w:val="00ED1E15"/>
    <w:rsid w:val="00ED2462"/>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AE2"/>
    <w:rsid w:val="00EF1E0E"/>
    <w:rsid w:val="00EF2159"/>
    <w:rsid w:val="00EF24C7"/>
    <w:rsid w:val="00EF273B"/>
    <w:rsid w:val="00EF2954"/>
    <w:rsid w:val="00EF299E"/>
    <w:rsid w:val="00EF2B43"/>
    <w:rsid w:val="00EF2D3C"/>
    <w:rsid w:val="00EF30BD"/>
    <w:rsid w:val="00EF352E"/>
    <w:rsid w:val="00EF3662"/>
    <w:rsid w:val="00EF4630"/>
    <w:rsid w:val="00EF4BBA"/>
    <w:rsid w:val="00EF5480"/>
    <w:rsid w:val="00EF6526"/>
    <w:rsid w:val="00EF6DF2"/>
    <w:rsid w:val="00EF7868"/>
    <w:rsid w:val="00F00C96"/>
    <w:rsid w:val="00F01D1E"/>
    <w:rsid w:val="00F02279"/>
    <w:rsid w:val="00F022D6"/>
    <w:rsid w:val="00F0233F"/>
    <w:rsid w:val="00F025FC"/>
    <w:rsid w:val="00F02DBC"/>
    <w:rsid w:val="00F03B10"/>
    <w:rsid w:val="00F046E6"/>
    <w:rsid w:val="00F04FC3"/>
    <w:rsid w:val="00F05954"/>
    <w:rsid w:val="00F06F30"/>
    <w:rsid w:val="00F07CA4"/>
    <w:rsid w:val="00F11200"/>
    <w:rsid w:val="00F11794"/>
    <w:rsid w:val="00F11AC7"/>
    <w:rsid w:val="00F11D9C"/>
    <w:rsid w:val="00F124AB"/>
    <w:rsid w:val="00F1253C"/>
    <w:rsid w:val="00F125C4"/>
    <w:rsid w:val="00F130E4"/>
    <w:rsid w:val="00F130F0"/>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AF3"/>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9E3"/>
    <w:rsid w:val="00F36E1F"/>
    <w:rsid w:val="00F377C0"/>
    <w:rsid w:val="00F37F2C"/>
    <w:rsid w:val="00F403A5"/>
    <w:rsid w:val="00F406AC"/>
    <w:rsid w:val="00F40D4D"/>
    <w:rsid w:val="00F4140F"/>
    <w:rsid w:val="00F418EF"/>
    <w:rsid w:val="00F4395E"/>
    <w:rsid w:val="00F449C0"/>
    <w:rsid w:val="00F4506C"/>
    <w:rsid w:val="00F45B4D"/>
    <w:rsid w:val="00F45B8B"/>
    <w:rsid w:val="00F46EFF"/>
    <w:rsid w:val="00F51B3A"/>
    <w:rsid w:val="00F5285F"/>
    <w:rsid w:val="00F53525"/>
    <w:rsid w:val="00F546F2"/>
    <w:rsid w:val="00F5526F"/>
    <w:rsid w:val="00F55654"/>
    <w:rsid w:val="00F556B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2D88"/>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4B58"/>
    <w:rsid w:val="00F85DFC"/>
    <w:rsid w:val="00F85F62"/>
    <w:rsid w:val="00F86162"/>
    <w:rsid w:val="00F863F9"/>
    <w:rsid w:val="00F86789"/>
    <w:rsid w:val="00F86ED5"/>
    <w:rsid w:val="00F871C2"/>
    <w:rsid w:val="00F87473"/>
    <w:rsid w:val="00F914CF"/>
    <w:rsid w:val="00F9269C"/>
    <w:rsid w:val="00F9294C"/>
    <w:rsid w:val="00F930CD"/>
    <w:rsid w:val="00F932ED"/>
    <w:rsid w:val="00F9373C"/>
    <w:rsid w:val="00F9448B"/>
    <w:rsid w:val="00F9544C"/>
    <w:rsid w:val="00F954E8"/>
    <w:rsid w:val="00F96621"/>
    <w:rsid w:val="00F97D3E"/>
    <w:rsid w:val="00FA0498"/>
    <w:rsid w:val="00FA0E41"/>
    <w:rsid w:val="00FA2BFA"/>
    <w:rsid w:val="00FA2FB6"/>
    <w:rsid w:val="00FA37C3"/>
    <w:rsid w:val="00FA3EE5"/>
    <w:rsid w:val="00FA409E"/>
    <w:rsid w:val="00FA4725"/>
    <w:rsid w:val="00FA4C8D"/>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10D"/>
    <w:rsid w:val="00FD7291"/>
    <w:rsid w:val="00FD7772"/>
    <w:rsid w:val="00FE0B7B"/>
    <w:rsid w:val="00FE1316"/>
    <w:rsid w:val="00FE20B2"/>
    <w:rsid w:val="00FE348B"/>
    <w:rsid w:val="00FE4310"/>
    <w:rsid w:val="00FE51DA"/>
    <w:rsid w:val="00FE54DC"/>
    <w:rsid w:val="00FE5743"/>
    <w:rsid w:val="00FE66EA"/>
    <w:rsid w:val="00FE6887"/>
    <w:rsid w:val="00FE6C2A"/>
    <w:rsid w:val="00FE76B9"/>
    <w:rsid w:val="00FE7898"/>
    <w:rsid w:val="00FE7A86"/>
    <w:rsid w:val="00FF0766"/>
    <w:rsid w:val="00FF0775"/>
    <w:rsid w:val="00FF0FE2"/>
    <w:rsid w:val="00FF1424"/>
    <w:rsid w:val="00FF1D27"/>
    <w:rsid w:val="00FF207E"/>
    <w:rsid w:val="00FF28EE"/>
    <w:rsid w:val="00FF2E56"/>
    <w:rsid w:val="00FF3050"/>
    <w:rsid w:val="00FF331F"/>
    <w:rsid w:val="00FF386C"/>
    <w:rsid w:val="00FF3D6A"/>
    <w:rsid w:val="00FF3E3D"/>
    <w:rsid w:val="00FF3E93"/>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aliases w:val="Body Text Indent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rsid w:val="00911262"/>
    <w:rPr>
      <w:sz w:val="24"/>
      <w:szCs w:val="24"/>
    </w:rPr>
  </w:style>
  <w:style w:type="character" w:styleId="UnresolvedMention">
    <w:name w:val="Unresolved Mention"/>
    <w:basedOn w:val="DefaultParagraphFont"/>
    <w:uiPriority w:val="99"/>
    <w:semiHidden/>
    <w:unhideWhenUsed/>
    <w:rsid w:val="000D2C4A"/>
    <w:rPr>
      <w:color w:val="605E5C"/>
      <w:shd w:val="clear" w:color="auto" w:fill="E1DFDD"/>
    </w:rPr>
  </w:style>
  <w:style w:type="paragraph" w:customStyle="1" w:styleId="xl164">
    <w:name w:val="xl16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color w:val="FFFFFF"/>
    </w:rPr>
  </w:style>
  <w:style w:type="paragraph" w:customStyle="1" w:styleId="xl165">
    <w:name w:val="xl165"/>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6">
    <w:name w:val="xl16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67">
    <w:name w:val="xl167"/>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68">
    <w:name w:val="xl168"/>
    <w:basedOn w:val="Normal"/>
    <w:rsid w:val="00546808"/>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54680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1">
    <w:name w:val="xl17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2">
    <w:name w:val="xl172"/>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b/>
      <w:bCs/>
    </w:rPr>
  </w:style>
  <w:style w:type="paragraph" w:customStyle="1" w:styleId="xl173">
    <w:name w:val="xl173"/>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4">
    <w:name w:val="xl174"/>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5">
    <w:name w:val="xl17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176">
    <w:name w:val="xl17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177">
    <w:name w:val="xl177"/>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78">
    <w:name w:val="xl17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79">
    <w:name w:val="xl17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0">
    <w:name w:val="xl18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1">
    <w:name w:val="xl18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2">
    <w:name w:val="xl18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3">
    <w:name w:val="xl18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Unicode" w:hAnsi="Arial Unicode"/>
      <w:sz w:val="20"/>
      <w:szCs w:val="20"/>
    </w:rPr>
  </w:style>
  <w:style w:type="paragraph" w:customStyle="1" w:styleId="xl184">
    <w:name w:val="xl18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5">
    <w:name w:val="xl18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6">
    <w:name w:val="xl186"/>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7">
    <w:name w:val="xl187"/>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8">
    <w:name w:val="xl188"/>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89">
    <w:name w:val="xl189"/>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0">
    <w:name w:val="xl190"/>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1">
    <w:name w:val="xl191"/>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2">
    <w:name w:val="xl192"/>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3">
    <w:name w:val="xl19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4">
    <w:name w:val="xl194"/>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5">
    <w:name w:val="xl195"/>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w:hAnsi="Arial Unicode"/>
      <w:sz w:val="20"/>
      <w:szCs w:val="20"/>
    </w:rPr>
  </w:style>
  <w:style w:type="paragraph" w:customStyle="1" w:styleId="xl196">
    <w:name w:val="xl196"/>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7">
    <w:name w:val="xl197"/>
    <w:basedOn w:val="Normal"/>
    <w:rsid w:val="0054680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198">
    <w:name w:val="xl198"/>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199">
    <w:name w:val="xl199"/>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0">
    <w:name w:val="xl200"/>
    <w:basedOn w:val="Normal"/>
    <w:rsid w:val="0054680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1">
    <w:name w:val="xl201"/>
    <w:basedOn w:val="Normal"/>
    <w:rsid w:val="0054680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2">
    <w:name w:val="xl202"/>
    <w:basedOn w:val="Normal"/>
    <w:rsid w:val="00546808"/>
    <w:pPr>
      <w:pBdr>
        <w:left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3">
    <w:name w:val="xl203"/>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4">
    <w:name w:val="xl204"/>
    <w:basedOn w:val="Normal"/>
    <w:rsid w:val="0054680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paragraph" w:customStyle="1" w:styleId="xl205">
    <w:name w:val="xl205"/>
    <w:basedOn w:val="Normal"/>
    <w:rsid w:val="005468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6">
    <w:name w:val="xl206"/>
    <w:basedOn w:val="Normal"/>
    <w:rsid w:val="00546808"/>
    <w:pPr>
      <w:pBdr>
        <w:top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207">
    <w:name w:val="xl207"/>
    <w:basedOn w:val="Normal"/>
    <w:rsid w:val="00546808"/>
    <w:pPr>
      <w:pBdr>
        <w:left w:val="single" w:sz="4" w:space="0" w:color="auto"/>
      </w:pBdr>
      <w:shd w:val="clear" w:color="000000" w:fill="FFFFFF"/>
      <w:spacing w:before="100" w:beforeAutospacing="1" w:after="100" w:afterAutospacing="1"/>
      <w:jc w:val="center"/>
      <w:textAlignment w:val="center"/>
    </w:pPr>
    <w:rPr>
      <w:rFonts w:ascii="Arial Armenian" w:hAnsi="Arial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60</Pages>
  <Words>19981</Words>
  <Characters>113894</Characters>
  <Application>Microsoft Office Word</Application>
  <DocSecurity>0</DocSecurity>
  <Lines>949</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133608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350</cp:revision>
  <cp:lastPrinted>2022-12-28T05:49:00Z</cp:lastPrinted>
  <dcterms:created xsi:type="dcterms:W3CDTF">2022-10-31T11:39:00Z</dcterms:created>
  <dcterms:modified xsi:type="dcterms:W3CDTF">2024-03-28T04:40:00Z</dcterms:modified>
</cp:coreProperties>
</file>